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81" w:type="dxa"/>
        <w:tblInd w:w="-4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6"/>
        <w:gridCol w:w="5283"/>
        <w:gridCol w:w="2410"/>
        <w:gridCol w:w="465"/>
        <w:gridCol w:w="244"/>
        <w:gridCol w:w="284"/>
        <w:gridCol w:w="283"/>
        <w:gridCol w:w="284"/>
        <w:gridCol w:w="283"/>
        <w:gridCol w:w="284"/>
        <w:gridCol w:w="283"/>
        <w:gridCol w:w="992"/>
        <w:tblGridChange w:id="0">
          <w:tblGrid>
            <w:gridCol w:w="356"/>
            <w:gridCol w:w="3330"/>
            <w:gridCol w:w="356"/>
            <w:gridCol w:w="4927"/>
            <w:gridCol w:w="356"/>
            <w:gridCol w:w="2054"/>
            <w:gridCol w:w="356"/>
            <w:gridCol w:w="109"/>
            <w:gridCol w:w="244"/>
            <w:gridCol w:w="112"/>
            <w:gridCol w:w="172"/>
            <w:gridCol w:w="72"/>
            <w:gridCol w:w="211"/>
            <w:gridCol w:w="73"/>
            <w:gridCol w:w="211"/>
            <w:gridCol w:w="72"/>
            <w:gridCol w:w="211"/>
            <w:gridCol w:w="73"/>
            <w:gridCol w:w="211"/>
            <w:gridCol w:w="72"/>
            <w:gridCol w:w="211"/>
            <w:gridCol w:w="73"/>
            <w:gridCol w:w="283"/>
            <w:gridCol w:w="636"/>
            <w:gridCol w:w="356"/>
          </w:tblGrid>
        </w:tblGridChange>
      </w:tblGrid>
      <w:tr w:rsidR="00163917" w:rsidRPr="00510CCD" w:rsidTr="00A628AC">
        <w:trPr>
          <w:tblHeader/>
        </w:trPr>
        <w:tc>
          <w:tcPr>
            <w:tcW w:w="14781" w:type="dxa"/>
            <w:gridSpan w:val="12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ENAV Committee – Work Plan 2014-2018</w:t>
            </w:r>
          </w:p>
        </w:tc>
      </w:tr>
      <w:tr w:rsidR="00163917" w:rsidRPr="00510CCD" w:rsidTr="00A628AC">
        <w:trPr>
          <w:tblHeader/>
        </w:trPr>
        <w:tc>
          <w:tcPr>
            <w:tcW w:w="3686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Strategy Technical Domain</w:t>
            </w:r>
          </w:p>
        </w:tc>
        <w:tc>
          <w:tcPr>
            <w:tcW w:w="5283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Task</w:t>
            </w:r>
          </w:p>
        </w:tc>
        <w:tc>
          <w:tcPr>
            <w:tcW w:w="2410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Expected Output</w:t>
            </w:r>
          </w:p>
        </w:tc>
        <w:tc>
          <w:tcPr>
            <w:tcW w:w="465" w:type="dxa"/>
            <w:vMerge w:val="restart"/>
            <w:shd w:val="clear" w:color="auto" w:fill="0070C0"/>
            <w:vAlign w:val="center"/>
          </w:tcPr>
          <w:p w:rsidR="00163917" w:rsidRPr="00510CCD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WG</w:t>
            </w:r>
          </w:p>
        </w:tc>
        <w:tc>
          <w:tcPr>
            <w:tcW w:w="1945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Session</w:t>
            </w:r>
          </w:p>
        </w:tc>
        <w:tc>
          <w:tcPr>
            <w:tcW w:w="992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Status</w:t>
            </w:r>
          </w:p>
        </w:tc>
      </w:tr>
      <w:tr w:rsidR="00163917" w:rsidRPr="00510CCD" w:rsidTr="00063C4E">
        <w:trPr>
          <w:tblHeader/>
        </w:trPr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5283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510CCD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72010E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72010E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72010E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17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72010E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18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7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</w:tr>
      <w:tr w:rsidR="00181617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10CCD" w:rsidRDefault="00181617" w:rsidP="006154CB">
            <w:pPr>
              <w:pStyle w:val="Agenda1"/>
              <w:ind w:left="0" w:firstLine="0"/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TD#1 – Data modelling and message systems</w:t>
            </w:r>
          </w:p>
        </w:tc>
      </w:tr>
      <w:tr w:rsidR="0072010E" w:rsidRPr="00510CCD" w:rsidTr="003862F3">
        <w:tc>
          <w:tcPr>
            <w:tcW w:w="3686" w:type="dxa"/>
            <w:vMerge w:val="restart"/>
            <w:vAlign w:val="center"/>
          </w:tcPr>
          <w:p w:rsidR="0072010E" w:rsidRPr="00510CCD" w:rsidRDefault="0072010E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proofErr w:type="spellStart"/>
            <w:r w:rsidRPr="00510CCD">
              <w:rPr>
                <w:rFonts w:ascii="Calibri" w:hAnsi="Calibri" w:cs="Arial"/>
                <w:szCs w:val="22"/>
              </w:rPr>
              <w:t>AtoN</w:t>
            </w:r>
            <w:proofErr w:type="spellEnd"/>
            <w:r w:rsidRPr="00510CCD">
              <w:rPr>
                <w:rFonts w:ascii="Calibri" w:hAnsi="Calibri" w:cs="Arial"/>
                <w:szCs w:val="22"/>
              </w:rPr>
              <w:t xml:space="preserve"> data information structure, exchange, presentation</w:t>
            </w:r>
          </w:p>
        </w:tc>
        <w:tc>
          <w:tcPr>
            <w:tcW w:w="5283" w:type="dxa"/>
          </w:tcPr>
          <w:p w:rsidR="0072010E" w:rsidRPr="00510CCD" w:rsidRDefault="0072010E" w:rsidP="007F32F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ins w:id="1" w:author="通常利用時" w:date="2016-03-18T04:18:00Z">
              <w:r>
                <w:rPr>
                  <w:rFonts w:ascii="Calibri" w:eastAsiaTheme="minorEastAsia" w:hAnsi="Calibri" w:hint="eastAsia"/>
                </w:rPr>
                <w:t>Review and update NAVGUIDE Chapter 4, section 4.5.2 -4.5.5</w:t>
              </w:r>
            </w:ins>
          </w:p>
        </w:tc>
        <w:tc>
          <w:tcPr>
            <w:tcW w:w="2410" w:type="dxa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  <w:ins w:id="2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Updated NAVGUIDE</w:t>
              </w:r>
            </w:ins>
          </w:p>
        </w:tc>
        <w:tc>
          <w:tcPr>
            <w:tcW w:w="465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ins w:id="3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1</w:t>
              </w:r>
            </w:ins>
          </w:p>
        </w:tc>
        <w:tc>
          <w:tcPr>
            <w:tcW w:w="24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ins w:id="4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ins w:id="5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ins w:id="6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ins w:id="7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992" w:type="dxa"/>
          </w:tcPr>
          <w:p w:rsidR="006E7B9A" w:rsidRDefault="0072010E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6"/>
                <w:szCs w:val="16"/>
              </w:rPr>
              <w:pPrChange w:id="8" w:author="通常利用時" w:date="2016-03-18T04:23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9" w:author="通常利用時" w:date="2016-03-18T04:20:00Z">
              <w:r>
                <w:rPr>
                  <w:rFonts w:ascii="Calibri" w:eastAsiaTheme="minorEastAsia" w:hAnsi="Calibri" w:cs="Arial" w:hint="eastAsia"/>
                  <w:sz w:val="16"/>
                  <w:szCs w:val="16"/>
                </w:rPr>
                <w:t>New task</w:t>
              </w:r>
            </w:ins>
          </w:p>
        </w:tc>
      </w:tr>
      <w:tr w:rsidR="0072010E" w:rsidRPr="00510CCD" w:rsidTr="003862F3">
        <w:trPr>
          <w:ins w:id="10" w:author="通常利用時" w:date="2016-03-18T04:18:00Z"/>
        </w:trPr>
        <w:tc>
          <w:tcPr>
            <w:tcW w:w="3686" w:type="dxa"/>
            <w:vMerge/>
            <w:vAlign w:val="center"/>
          </w:tcPr>
          <w:p w:rsidR="0072010E" w:rsidRPr="00510CCD" w:rsidRDefault="0072010E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ins w:id="11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72010E" w:rsidRPr="00510CCD" w:rsidRDefault="0072010E" w:rsidP="007F32F6">
            <w:pPr>
              <w:pStyle w:val="Agenda2"/>
              <w:numPr>
                <w:ilvl w:val="2"/>
                <w:numId w:val="1"/>
              </w:numPr>
              <w:ind w:left="606"/>
              <w:rPr>
                <w:ins w:id="12" w:author="通常利用時" w:date="2016-03-18T04:18:00Z"/>
                <w:rFonts w:ascii="Calibri" w:hAnsi="Calibri"/>
              </w:rPr>
            </w:pPr>
            <w:ins w:id="13" w:author="通常利用時" w:date="2016-03-18T04:19:00Z">
              <w:r>
                <w:rPr>
                  <w:rFonts w:ascii="Calibri" w:eastAsiaTheme="minorEastAsia" w:hAnsi="Calibri" w:hint="eastAsia"/>
                </w:rPr>
                <w:t>Review and update NAVGUIDE Chapter 4, section 4.1 -4.7 excluding subsection under 4.5</w:t>
              </w:r>
            </w:ins>
          </w:p>
        </w:tc>
        <w:tc>
          <w:tcPr>
            <w:tcW w:w="2410" w:type="dxa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ins w:id="14" w:author="通常利用時" w:date="2016-03-18T04:18:00Z"/>
                <w:rFonts w:ascii="Calibri" w:hAnsi="Calibri" w:cs="Arial"/>
                <w:szCs w:val="22"/>
              </w:rPr>
            </w:pPr>
            <w:ins w:id="15" w:author="通常利用時" w:date="2016-03-18T04:20:00Z">
              <w:r>
                <w:rPr>
                  <w:rFonts w:ascii="Calibri" w:hAnsi="Calibri" w:cs="Arial" w:hint="eastAsia"/>
                </w:rPr>
                <w:t>Updated NAVGUIDE</w:t>
              </w:r>
            </w:ins>
          </w:p>
        </w:tc>
        <w:tc>
          <w:tcPr>
            <w:tcW w:w="465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ins w:id="16" w:author="通常利用時" w:date="2016-03-18T04:18:00Z"/>
                <w:rFonts w:ascii="Calibri" w:hAnsi="Calibri" w:cs="Arial"/>
                <w:szCs w:val="22"/>
              </w:rPr>
            </w:pPr>
            <w:ins w:id="17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2</w:t>
              </w:r>
            </w:ins>
          </w:p>
        </w:tc>
        <w:tc>
          <w:tcPr>
            <w:tcW w:w="24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18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19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20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21" w:author="通常利用時" w:date="2016-03-18T04:18:00Z"/>
                <w:rFonts w:ascii="Calibri" w:hAnsi="Calibri" w:cs="Arial"/>
                <w:szCs w:val="22"/>
              </w:rPr>
            </w:pPr>
            <w:ins w:id="22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23" w:author="通常利用時" w:date="2016-03-18T04:18:00Z"/>
                <w:rFonts w:ascii="Calibri" w:hAnsi="Calibri" w:cs="Arial"/>
                <w:szCs w:val="22"/>
              </w:rPr>
            </w:pPr>
            <w:ins w:id="24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25" w:author="通常利用時" w:date="2016-03-18T04:18:00Z"/>
                <w:rFonts w:ascii="Calibri" w:hAnsi="Calibri" w:cs="Arial"/>
                <w:szCs w:val="22"/>
              </w:rPr>
            </w:pPr>
            <w:ins w:id="26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27" w:author="通常利用時" w:date="2016-03-18T04:18:00Z"/>
                <w:rFonts w:ascii="Calibri" w:hAnsi="Calibri" w:cs="Arial"/>
                <w:szCs w:val="22"/>
              </w:rPr>
            </w:pPr>
            <w:ins w:id="28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992" w:type="dxa"/>
          </w:tcPr>
          <w:p w:rsidR="006E7B9A" w:rsidRDefault="0072010E">
            <w:pPr>
              <w:pStyle w:val="Agenda2"/>
              <w:numPr>
                <w:ilvl w:val="0"/>
                <w:numId w:val="0"/>
              </w:numPr>
              <w:rPr>
                <w:ins w:id="29" w:author="通常利用時" w:date="2016-03-18T04:18:00Z"/>
                <w:rFonts w:ascii="Calibri" w:hAnsi="Calibri" w:cs="Arial"/>
                <w:sz w:val="16"/>
                <w:szCs w:val="16"/>
              </w:rPr>
              <w:pPrChange w:id="30" w:author="通常利用時" w:date="2016-03-18T04:23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31" w:author="通常利用時" w:date="2016-03-18T04:20:00Z">
              <w:r>
                <w:rPr>
                  <w:rFonts w:ascii="Calibri" w:eastAsiaTheme="minorEastAsia" w:hAnsi="Calibri" w:cs="Arial" w:hint="eastAsia"/>
                  <w:sz w:val="16"/>
                  <w:szCs w:val="16"/>
                </w:rPr>
                <w:t>New task</w:t>
              </w:r>
            </w:ins>
          </w:p>
        </w:tc>
      </w:tr>
      <w:tr w:rsidR="0072010E" w:rsidRPr="00510CCD" w:rsidTr="003862F3">
        <w:trPr>
          <w:ins w:id="32" w:author="通常利用時" w:date="2016-03-18T04:18:00Z"/>
        </w:trPr>
        <w:tc>
          <w:tcPr>
            <w:tcW w:w="3686" w:type="dxa"/>
            <w:vMerge/>
            <w:vAlign w:val="center"/>
          </w:tcPr>
          <w:p w:rsidR="0072010E" w:rsidRPr="00510CCD" w:rsidRDefault="0072010E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ins w:id="33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72010E" w:rsidRPr="00510CCD" w:rsidRDefault="0072010E" w:rsidP="007F32F6">
            <w:pPr>
              <w:pStyle w:val="Agenda2"/>
              <w:numPr>
                <w:ilvl w:val="2"/>
                <w:numId w:val="1"/>
              </w:numPr>
              <w:ind w:left="606"/>
              <w:rPr>
                <w:ins w:id="34" w:author="通常利用時" w:date="2016-03-18T04:18:00Z"/>
                <w:rFonts w:ascii="Calibri" w:hAnsi="Calibri"/>
              </w:rPr>
            </w:pPr>
            <w:ins w:id="35" w:author="通常利用時" w:date="2016-03-18T04:19:00Z">
              <w:r>
                <w:rPr>
                  <w:rFonts w:ascii="Calibri" w:eastAsiaTheme="minorEastAsia" w:hAnsi="Calibri" w:hint="eastAsia"/>
                </w:rPr>
                <w:t>Review and update NAVGUIDE Chapter4, section 4.10 - 4.12</w:t>
              </w:r>
            </w:ins>
          </w:p>
        </w:tc>
        <w:tc>
          <w:tcPr>
            <w:tcW w:w="2410" w:type="dxa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ins w:id="36" w:author="通常利用時" w:date="2016-03-18T04:18:00Z"/>
                <w:rFonts w:ascii="Calibri" w:hAnsi="Calibri" w:cs="Arial"/>
                <w:szCs w:val="22"/>
              </w:rPr>
            </w:pPr>
            <w:ins w:id="37" w:author="通常利用時" w:date="2016-03-18T04:20:00Z">
              <w:r>
                <w:rPr>
                  <w:rFonts w:ascii="Calibri" w:hAnsi="Calibri" w:cs="Arial" w:hint="eastAsia"/>
                </w:rPr>
                <w:t>Updated NAVUGUIDE</w:t>
              </w:r>
            </w:ins>
          </w:p>
        </w:tc>
        <w:tc>
          <w:tcPr>
            <w:tcW w:w="465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ins w:id="38" w:author="通常利用時" w:date="2016-03-18T04:18:00Z"/>
                <w:rFonts w:ascii="Calibri" w:hAnsi="Calibri" w:cs="Arial"/>
                <w:szCs w:val="22"/>
              </w:rPr>
            </w:pPr>
            <w:ins w:id="39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3</w:t>
              </w:r>
            </w:ins>
          </w:p>
        </w:tc>
        <w:tc>
          <w:tcPr>
            <w:tcW w:w="24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40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41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42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43" w:author="通常利用時" w:date="2016-03-18T04:18:00Z"/>
                <w:rFonts w:ascii="Calibri" w:hAnsi="Calibri" w:cs="Arial"/>
                <w:szCs w:val="22"/>
              </w:rPr>
            </w:pPr>
            <w:ins w:id="44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45" w:author="通常利用時" w:date="2016-03-18T04:18:00Z"/>
                <w:rFonts w:ascii="Calibri" w:hAnsi="Calibri" w:cs="Arial"/>
                <w:szCs w:val="22"/>
              </w:rPr>
            </w:pPr>
            <w:ins w:id="46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47" w:author="通常利用時" w:date="2016-03-18T04:18:00Z"/>
                <w:rFonts w:ascii="Calibri" w:hAnsi="Calibri" w:cs="Arial"/>
                <w:szCs w:val="22"/>
              </w:rPr>
            </w:pPr>
            <w:ins w:id="48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49" w:author="通常利用時" w:date="2016-03-18T04:18:00Z"/>
                <w:rFonts w:ascii="Calibri" w:hAnsi="Calibri" w:cs="Arial"/>
                <w:szCs w:val="22"/>
              </w:rPr>
            </w:pPr>
            <w:ins w:id="50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992" w:type="dxa"/>
          </w:tcPr>
          <w:p w:rsidR="006E7B9A" w:rsidRDefault="0072010E">
            <w:pPr>
              <w:pStyle w:val="Agenda2"/>
              <w:numPr>
                <w:ilvl w:val="0"/>
                <w:numId w:val="0"/>
              </w:numPr>
              <w:rPr>
                <w:ins w:id="51" w:author="通常利用時" w:date="2016-03-18T04:18:00Z"/>
                <w:rFonts w:ascii="Calibri" w:hAnsi="Calibri" w:cs="Arial"/>
                <w:sz w:val="16"/>
                <w:szCs w:val="16"/>
              </w:rPr>
              <w:pPrChange w:id="52" w:author="通常利用時" w:date="2016-03-18T04:23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53" w:author="通常利用時" w:date="2016-03-18T04:20:00Z">
              <w:r>
                <w:rPr>
                  <w:rFonts w:ascii="Calibri" w:eastAsiaTheme="minorEastAsia" w:hAnsi="Calibri" w:cs="Arial" w:hint="eastAsia"/>
                  <w:sz w:val="16"/>
                  <w:szCs w:val="16"/>
                </w:rPr>
                <w:t>New task</w:t>
              </w:r>
            </w:ins>
          </w:p>
        </w:tc>
      </w:tr>
      <w:tr w:rsidR="0072010E" w:rsidRPr="00510CCD" w:rsidTr="003862F3">
        <w:trPr>
          <w:ins w:id="54" w:author="通常利用時" w:date="2016-03-18T04:18:00Z"/>
        </w:trPr>
        <w:tc>
          <w:tcPr>
            <w:tcW w:w="3686" w:type="dxa"/>
            <w:vMerge/>
            <w:vAlign w:val="center"/>
          </w:tcPr>
          <w:p w:rsidR="0072010E" w:rsidRPr="00510CCD" w:rsidRDefault="0072010E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ins w:id="55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72010E" w:rsidRPr="00510CCD" w:rsidRDefault="0072010E" w:rsidP="007F32F6">
            <w:pPr>
              <w:pStyle w:val="Agenda2"/>
              <w:numPr>
                <w:ilvl w:val="2"/>
                <w:numId w:val="1"/>
              </w:numPr>
              <w:ind w:left="606"/>
              <w:rPr>
                <w:ins w:id="56" w:author="通常利用時" w:date="2016-03-18T04:18:00Z"/>
                <w:rFonts w:ascii="Calibri" w:hAnsi="Calibri"/>
              </w:rPr>
            </w:pPr>
            <w:ins w:id="57" w:author="通常利用時" w:date="2016-03-18T04:20:00Z">
              <w:r>
                <w:rPr>
                  <w:rFonts w:ascii="Calibri" w:eastAsiaTheme="minorEastAsia" w:hAnsi="Calibri" w:hint="eastAsia"/>
                </w:rPr>
                <w:t>Review and update NAVGUIDE Chapter4, section 4.5.1</w:t>
              </w:r>
            </w:ins>
          </w:p>
        </w:tc>
        <w:tc>
          <w:tcPr>
            <w:tcW w:w="2410" w:type="dxa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ins w:id="58" w:author="通常利用時" w:date="2016-03-18T04:18:00Z"/>
                <w:rFonts w:ascii="Calibri" w:hAnsi="Calibri" w:cs="Arial"/>
                <w:szCs w:val="22"/>
              </w:rPr>
            </w:pPr>
            <w:ins w:id="59" w:author="通常利用時" w:date="2016-03-18T04:20:00Z">
              <w:r>
                <w:rPr>
                  <w:rFonts w:ascii="Calibri" w:hAnsi="Calibri" w:cs="Arial" w:hint="eastAsia"/>
                </w:rPr>
                <w:t>Updated NAVGUIDE</w:t>
              </w:r>
            </w:ins>
          </w:p>
        </w:tc>
        <w:tc>
          <w:tcPr>
            <w:tcW w:w="465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ins w:id="60" w:author="通常利用時" w:date="2016-03-18T04:18:00Z"/>
                <w:rFonts w:ascii="Calibri" w:hAnsi="Calibri" w:cs="Arial"/>
                <w:szCs w:val="22"/>
              </w:rPr>
            </w:pPr>
            <w:ins w:id="61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4</w:t>
              </w:r>
            </w:ins>
          </w:p>
        </w:tc>
        <w:tc>
          <w:tcPr>
            <w:tcW w:w="24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62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63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64" w:author="通常利用時" w:date="2016-03-18T04:18:00Z"/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65" w:author="通常利用時" w:date="2016-03-18T04:18:00Z"/>
                <w:rFonts w:ascii="Calibri" w:hAnsi="Calibri" w:cs="Arial"/>
                <w:szCs w:val="22"/>
              </w:rPr>
            </w:pPr>
            <w:ins w:id="66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67" w:author="通常利用時" w:date="2016-03-18T04:18:00Z"/>
                <w:rFonts w:ascii="Calibri" w:hAnsi="Calibri" w:cs="Arial"/>
                <w:szCs w:val="22"/>
              </w:rPr>
            </w:pPr>
            <w:ins w:id="68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69" w:author="通常利用時" w:date="2016-03-18T04:18:00Z"/>
                <w:rFonts w:ascii="Calibri" w:hAnsi="Calibri" w:cs="Arial"/>
                <w:szCs w:val="22"/>
              </w:rPr>
            </w:pPr>
            <w:ins w:id="70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ins w:id="71" w:author="通常利用時" w:date="2016-03-18T04:18:00Z"/>
                <w:rFonts w:ascii="Calibri" w:hAnsi="Calibri" w:cs="Arial"/>
                <w:szCs w:val="22"/>
              </w:rPr>
            </w:pPr>
            <w:ins w:id="72" w:author="通常利用時" w:date="2016-03-18T04:20:00Z">
              <w:r>
                <w:rPr>
                  <w:rFonts w:ascii="Calibri" w:eastAsiaTheme="minorEastAsia" w:hAnsi="Calibri" w:cs="Arial" w:hint="eastAsia"/>
                  <w:szCs w:val="22"/>
                </w:rPr>
                <w:t>X</w:t>
              </w:r>
            </w:ins>
          </w:p>
        </w:tc>
        <w:tc>
          <w:tcPr>
            <w:tcW w:w="992" w:type="dxa"/>
          </w:tcPr>
          <w:p w:rsidR="006E7B9A" w:rsidRDefault="0072010E">
            <w:pPr>
              <w:pStyle w:val="Agenda2"/>
              <w:numPr>
                <w:ilvl w:val="0"/>
                <w:numId w:val="0"/>
              </w:numPr>
              <w:rPr>
                <w:ins w:id="73" w:author="通常利用時" w:date="2016-03-18T04:18:00Z"/>
                <w:rFonts w:ascii="Calibri" w:hAnsi="Calibri" w:cs="Arial"/>
                <w:sz w:val="16"/>
                <w:szCs w:val="16"/>
              </w:rPr>
              <w:pPrChange w:id="74" w:author="通常利用時" w:date="2016-03-18T04:23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75" w:author="通常利用時" w:date="2016-03-18T04:20:00Z">
              <w:r>
                <w:rPr>
                  <w:rFonts w:ascii="Calibri" w:eastAsiaTheme="minorEastAsia" w:hAnsi="Calibri" w:cs="Arial" w:hint="eastAsia"/>
                  <w:sz w:val="16"/>
                  <w:szCs w:val="16"/>
                </w:rPr>
                <w:t>New task</w:t>
              </w:r>
            </w:ins>
          </w:p>
        </w:tc>
      </w:tr>
      <w:tr w:rsidR="00CC4377" w:rsidRPr="00510CCD" w:rsidTr="003862F3">
        <w:tc>
          <w:tcPr>
            <w:tcW w:w="3686" w:type="dxa"/>
            <w:vMerge/>
          </w:tcPr>
          <w:p w:rsidR="00CC4377" w:rsidRPr="00510CCD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CC4377" w:rsidRPr="00510CCD" w:rsidRDefault="0072010E" w:rsidP="006154C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ins w:id="76" w:author="通常利用時" w:date="2016-03-18T04:22:00Z">
              <w:r>
                <w:rPr>
                  <w:rFonts w:ascii="Calibri" w:eastAsiaTheme="minorEastAsia" w:hAnsi="Calibri" w:hint="eastAsia"/>
                </w:rPr>
                <w:t xml:space="preserve">Review and update NAVGUIDE Chapter 4, section 4.8 </w:t>
              </w:r>
              <w:r>
                <w:rPr>
                  <w:rFonts w:ascii="Calibri" w:eastAsiaTheme="minorEastAsia" w:hAnsi="Calibri"/>
                </w:rPr>
                <w:t>–</w:t>
              </w:r>
              <w:r>
                <w:rPr>
                  <w:rFonts w:ascii="Calibri" w:eastAsiaTheme="minorEastAsia" w:hAnsi="Calibri" w:hint="eastAsia"/>
                </w:rPr>
                <w:t xml:space="preserve"> 4.9</w:t>
              </w:r>
            </w:ins>
          </w:p>
        </w:tc>
        <w:tc>
          <w:tcPr>
            <w:tcW w:w="2410" w:type="dxa"/>
          </w:tcPr>
          <w:p w:rsidR="00CC4377" w:rsidRPr="0072010E" w:rsidRDefault="0072010E" w:rsidP="00CC4377">
            <w:pPr>
              <w:spacing w:after="120" w:line="276" w:lineRule="auto"/>
              <w:ind w:firstLine="181"/>
              <w:rPr>
                <w:rFonts w:ascii="Calibri" w:hAnsi="Calibri" w:cs="Arial"/>
                <w:lang w:val="en-GB" w:eastAsia="ja-JP"/>
                <w:rPrChange w:id="77" w:author="通常利用時" w:date="2016-03-18T04:22:00Z">
                  <w:rPr>
                    <w:rFonts w:ascii="Calibri" w:hAnsi="Calibri" w:cs="Arial"/>
                  </w:rPr>
                </w:rPrChange>
              </w:rPr>
            </w:pPr>
            <w:ins w:id="78" w:author="通常利用時" w:date="2016-03-18T04:22:00Z">
              <w:r>
                <w:rPr>
                  <w:rFonts w:ascii="Calibri" w:hAnsi="Calibri" w:cs="Arial" w:hint="eastAsia"/>
                  <w:lang w:val="en-GB" w:eastAsia="ja-JP"/>
                </w:rPr>
                <w:t>Updated NAVGUIDE</w:t>
              </w:r>
            </w:ins>
          </w:p>
        </w:tc>
        <w:tc>
          <w:tcPr>
            <w:tcW w:w="465" w:type="dxa"/>
            <w:vAlign w:val="center"/>
          </w:tcPr>
          <w:p w:rsidR="00CC4377" w:rsidRPr="0072010E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 w:cs="Arial"/>
                <w:szCs w:val="22"/>
                <w:rPrChange w:id="79" w:author="通常利用時" w:date="2016-03-18T04:22:00Z">
                  <w:rPr>
                    <w:rFonts w:ascii="Calibri" w:hAnsi="Calibri" w:cs="Arial"/>
                    <w:szCs w:val="22"/>
                  </w:rPr>
                </w:rPrChange>
              </w:rPr>
            </w:pPr>
            <w:ins w:id="80" w:author="通常利用時" w:date="2016-03-18T04:22:00Z">
              <w:r>
                <w:rPr>
                  <w:rFonts w:ascii="Calibri" w:eastAsiaTheme="minorEastAsia" w:hAnsi="Calibri" w:cs="Arial" w:hint="eastAsia"/>
                  <w:szCs w:val="22"/>
                </w:rPr>
                <w:t>5</w:t>
              </w:r>
            </w:ins>
          </w:p>
        </w:tc>
        <w:tc>
          <w:tcPr>
            <w:tcW w:w="24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81" w:author="通常利用時" w:date="2016-03-18T04:22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CC437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82" w:author="通常利用時" w:date="2016-03-18T04:22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CC437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83" w:author="通常利用時" w:date="2016-03-18T04:23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CC437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84" w:author="通常利用時" w:date="2016-03-18T04:23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992" w:type="dxa"/>
            <w:vAlign w:val="center"/>
          </w:tcPr>
          <w:p w:rsidR="00CC4377" w:rsidRPr="00510CCD" w:rsidRDefault="0072010E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ins w:id="85" w:author="通常利用時" w:date="2016-03-18T04:23:00Z">
              <w:r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New task</w:t>
              </w:r>
            </w:ins>
          </w:p>
        </w:tc>
      </w:tr>
      <w:tr w:rsidR="00163917" w:rsidRPr="00510CCD" w:rsidTr="003862F3">
        <w:tc>
          <w:tcPr>
            <w:tcW w:w="3686" w:type="dxa"/>
            <w:vMerge w:val="restart"/>
            <w:vAlign w:val="center"/>
          </w:tcPr>
          <w:p w:rsidR="00163917" w:rsidRPr="00510CCD" w:rsidRDefault="00163917" w:rsidP="0016391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S-100 registry and Product Specifications</w:t>
            </w: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Product Specification on </w:t>
            </w:r>
            <w:proofErr w:type="spellStart"/>
            <w:r w:rsidRPr="00510CCD">
              <w:rPr>
                <w:rFonts w:ascii="Calibri" w:hAnsi="Calibri"/>
              </w:rPr>
              <w:t>AtoN</w:t>
            </w:r>
            <w:proofErr w:type="spellEnd"/>
            <w:r w:rsidRPr="00510CCD">
              <w:rPr>
                <w:rFonts w:ascii="Calibri" w:hAnsi="Calibri"/>
              </w:rPr>
              <w:t xml:space="preserve"> Information</w:t>
            </w:r>
          </w:p>
        </w:tc>
        <w:tc>
          <w:tcPr>
            <w:tcW w:w="2410" w:type="dxa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10CCD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16391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 w:hint="eastAsia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86" w:author="通常利用時" w:date="2016-03-18T04:25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163917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87" w:author="通常利用時" w:date="2016-03-18T04:25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163917" w:rsidRPr="00510CCD" w:rsidRDefault="0072010E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ins w:id="88" w:author="通常利用時" w:date="2016-03-18T04:25:00Z">
              <w:r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Two session added</w:t>
              </w:r>
            </w:ins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0F6B1B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0F6B1B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0F6B1B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AF4570" w:rsidRPr="00510CCD" w:rsidTr="0072010E">
        <w:tblPrEx>
          <w:tblW w:w="14781" w:type="dxa"/>
          <w:tblInd w:w="-459" w:type="dxa"/>
          <w:tblLayout w:type="fixed"/>
          <w:tblCellMar>
            <w:left w:w="0" w:type="dxa"/>
            <w:right w:w="0" w:type="dxa"/>
          </w:tblCellMar>
          <w:tblPrExChange w:id="89" w:author="通常利用時" w:date="2016-03-18T04:27:00Z">
            <w:tblPrEx>
              <w:tblW w:w="14781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842"/>
          <w:trPrChange w:id="90" w:author="通常利用時" w:date="2016-03-18T04:27:00Z">
            <w:trPr>
              <w:gridBefore w:val="1"/>
            </w:trPr>
          </w:trPrChange>
        </w:trPr>
        <w:tc>
          <w:tcPr>
            <w:tcW w:w="3686" w:type="dxa"/>
            <w:vMerge w:val="restart"/>
            <w:tcPrChange w:id="91" w:author="通常利用時" w:date="2016-03-18T04:27:00Z">
              <w:tcPr>
                <w:tcW w:w="3686" w:type="dxa"/>
                <w:gridSpan w:val="2"/>
                <w:vMerge w:val="restart"/>
              </w:tcPr>
            </w:tcPrChange>
          </w:tcPr>
          <w:p w:rsidR="00AF4570" w:rsidRPr="00510CCD" w:rsidRDefault="00AF457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S-100 registry – coordination of work by all Committees</w:t>
            </w:r>
          </w:p>
        </w:tc>
        <w:tc>
          <w:tcPr>
            <w:tcW w:w="5283" w:type="dxa"/>
            <w:tcPrChange w:id="92" w:author="通常利用時" w:date="2016-03-18T04:27:00Z">
              <w:tcPr>
                <w:tcW w:w="5283" w:type="dxa"/>
                <w:gridSpan w:val="2"/>
              </w:tcPr>
            </w:tcPrChange>
          </w:tcPr>
          <w:p w:rsidR="009B46DB" w:rsidRPr="00510CCD" w:rsidRDefault="00AF4570" w:rsidP="003862F3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Revis</w:t>
            </w:r>
            <w:r w:rsidR="00836C10" w:rsidRPr="00510CCD">
              <w:rPr>
                <w:rFonts w:ascii="Calibri" w:hAnsi="Calibri"/>
              </w:rPr>
              <w:t>e</w:t>
            </w:r>
            <w:r w:rsidRPr="00510CCD">
              <w:rPr>
                <w:rFonts w:ascii="Calibri" w:hAnsi="Calibri"/>
              </w:rPr>
              <w:t xml:space="preserve"> </w:t>
            </w:r>
            <w:r w:rsidRPr="00510CCD">
              <w:rPr>
                <w:rFonts w:ascii="Calibri" w:hAnsi="Calibri"/>
                <w:lang w:val="en-US"/>
              </w:rPr>
              <w:t xml:space="preserve">Guideline </w:t>
            </w:r>
            <w:r w:rsidR="00AA0EE9" w:rsidRPr="00510CCD">
              <w:rPr>
                <w:rFonts w:ascii="Calibri" w:eastAsiaTheme="minorEastAsia" w:hAnsi="Calibri"/>
                <w:lang w:val="en-US"/>
              </w:rPr>
              <w:t>1106</w:t>
            </w:r>
            <w:r w:rsidRPr="00510CCD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2410" w:type="dxa"/>
            <w:tcPrChange w:id="93" w:author="通常利用時" w:date="2016-03-18T04:27:00Z">
              <w:tcPr>
                <w:tcW w:w="2410" w:type="dxa"/>
                <w:gridSpan w:val="2"/>
              </w:tcPr>
            </w:tcPrChange>
          </w:tcPr>
          <w:p w:rsidR="00AF4570" w:rsidRPr="00510CCD" w:rsidRDefault="00836C10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/>
              </w:rPr>
              <w:t xml:space="preserve">Revised </w:t>
            </w:r>
            <w:r w:rsidR="00AF4570" w:rsidRPr="00510CCD">
              <w:rPr>
                <w:rFonts w:ascii="Calibri" w:hAnsi="Calibri"/>
              </w:rPr>
              <w:t>Guideline</w:t>
            </w:r>
          </w:p>
        </w:tc>
        <w:tc>
          <w:tcPr>
            <w:tcW w:w="465" w:type="dxa"/>
            <w:vAlign w:val="center"/>
            <w:tcPrChange w:id="94" w:author="通常利用時" w:date="2016-03-18T04:27:00Z">
              <w:tcPr>
                <w:tcW w:w="465" w:type="dxa"/>
                <w:gridSpan w:val="3"/>
                <w:vAlign w:val="center"/>
              </w:tcPr>
            </w:tcPrChange>
          </w:tcPr>
          <w:p w:rsidR="00AF4570" w:rsidRPr="00510CCD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  <w:tcPrChange w:id="95" w:author="通常利用時" w:date="2016-03-18T04:27:00Z">
              <w:tcPr>
                <w:tcW w:w="244" w:type="dxa"/>
                <w:gridSpan w:val="2"/>
                <w:vAlign w:val="center"/>
              </w:tcPr>
            </w:tcPrChange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  <w:tcPrChange w:id="96" w:author="通常利用時" w:date="2016-03-18T04:27:00Z">
              <w:tcPr>
                <w:tcW w:w="284" w:type="dxa"/>
                <w:gridSpan w:val="2"/>
                <w:vAlign w:val="center"/>
              </w:tcPr>
            </w:tcPrChange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  <w:tcPrChange w:id="97" w:author="通常利用時" w:date="2016-03-18T04:27:00Z">
              <w:tcPr>
                <w:tcW w:w="283" w:type="dxa"/>
                <w:gridSpan w:val="2"/>
                <w:vAlign w:val="center"/>
              </w:tcPr>
            </w:tcPrChange>
          </w:tcPr>
          <w:p w:rsidR="00AF4570" w:rsidRPr="00510CCD" w:rsidRDefault="00AA0EE9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  <w:tcPrChange w:id="98" w:author="通常利用時" w:date="2016-03-18T04:27:00Z">
              <w:tcPr>
                <w:tcW w:w="284" w:type="dxa"/>
                <w:gridSpan w:val="2"/>
                <w:vAlign w:val="center"/>
              </w:tcPr>
            </w:tcPrChange>
          </w:tcPr>
          <w:p w:rsidR="00AF4570" w:rsidRPr="00510CCD" w:rsidRDefault="0072010E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99" w:author="通常利用時" w:date="2016-03-18T04:26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283" w:type="dxa"/>
            <w:vAlign w:val="center"/>
            <w:tcPrChange w:id="100" w:author="通常利用時" w:date="2016-03-18T04:27:00Z">
              <w:tcPr>
                <w:tcW w:w="283" w:type="dxa"/>
                <w:gridSpan w:val="2"/>
                <w:vAlign w:val="center"/>
              </w:tcPr>
            </w:tcPrChange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  <w:tcPrChange w:id="101" w:author="通常利用時" w:date="2016-03-18T04:27:00Z">
              <w:tcPr>
                <w:tcW w:w="284" w:type="dxa"/>
                <w:gridSpan w:val="2"/>
                <w:vAlign w:val="center"/>
              </w:tcPr>
            </w:tcPrChange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  <w:tcPrChange w:id="102" w:author="通常利用時" w:date="2016-03-18T04:27:00Z">
              <w:tcPr>
                <w:tcW w:w="283" w:type="dxa"/>
                <w:vAlign w:val="center"/>
              </w:tcPr>
            </w:tcPrChange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  <w:tcPrChange w:id="103" w:author="通常利用時" w:date="2016-03-18T04:27:00Z">
              <w:tcPr>
                <w:tcW w:w="992" w:type="dxa"/>
                <w:gridSpan w:val="2"/>
                <w:vAlign w:val="center"/>
              </w:tcPr>
            </w:tcPrChange>
          </w:tcPr>
          <w:p w:rsidR="00EA6A28" w:rsidRPr="00510CCD" w:rsidRDefault="003862F3" w:rsidP="003B13A4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del w:id="104" w:author="通常利用時" w:date="2016-03-18T04:26:00Z">
              <w:r w:rsidRPr="00510CCD" w:rsidDel="0072010E">
                <w:rPr>
                  <w:rFonts w:ascii="Calibri" w:hAnsi="Calibri" w:cs="Arial"/>
                  <w:sz w:val="16"/>
                  <w:szCs w:val="16"/>
                </w:rPr>
                <w:delText>One session added</w:delText>
              </w:r>
            </w:del>
            <w:ins w:id="105" w:author="通常利用時" w:date="2016-03-18T04:26:00Z">
              <w:r w:rsidR="0072010E"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Completed</w:t>
              </w:r>
            </w:ins>
          </w:p>
        </w:tc>
      </w:tr>
      <w:tr w:rsidR="0050292B" w:rsidRPr="00510CCD" w:rsidTr="003862F3">
        <w:tc>
          <w:tcPr>
            <w:tcW w:w="3686" w:type="dxa"/>
            <w:vMerge/>
          </w:tcPr>
          <w:p w:rsidR="0050292B" w:rsidRPr="00510CCD" w:rsidRDefault="0050292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50292B" w:rsidRPr="00510CCD" w:rsidRDefault="0050292B" w:rsidP="009B5649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Amend</w:t>
            </w:r>
            <w:r w:rsidRPr="00510CCD">
              <w:rPr>
                <w:rFonts w:ascii="Calibri" w:hAnsi="Calibri"/>
                <w:lang w:val="en-US"/>
              </w:rPr>
              <w:t xml:space="preserve"> S-100 for Service Orientation</w:t>
            </w:r>
            <w:r w:rsidR="000367EA" w:rsidRPr="00510CCD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50292B" w:rsidRPr="00510CCD" w:rsidRDefault="0050292B" w:rsidP="00162137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Proposed</w:t>
            </w:r>
            <w:r w:rsidRPr="00510CCD">
              <w:rPr>
                <w:rFonts w:ascii="Calibri" w:hAnsi="Calibri"/>
                <w:sz w:val="20"/>
                <w:szCs w:val="20"/>
              </w:rPr>
              <w:t xml:space="preserve"> changes to IHO S-100</w:t>
            </w:r>
          </w:p>
        </w:tc>
        <w:tc>
          <w:tcPr>
            <w:tcW w:w="465" w:type="dxa"/>
            <w:vAlign w:val="center"/>
          </w:tcPr>
          <w:p w:rsidR="0050292B" w:rsidRPr="00510CCD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/>
              </w:rPr>
              <w:t>1</w:t>
            </w:r>
          </w:p>
        </w:tc>
        <w:tc>
          <w:tcPr>
            <w:tcW w:w="244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510CCD" w:rsidRDefault="00AA0EE9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510CCD" w:rsidRDefault="00AA0EE9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95E25" w:rsidRPr="00510CCD" w:rsidTr="003862F3">
        <w:tc>
          <w:tcPr>
            <w:tcW w:w="3686" w:type="dxa"/>
            <w:vMerge w:val="restart"/>
          </w:tcPr>
          <w:p w:rsidR="00095E25" w:rsidRPr="00510CCD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Message structure for e-Navigation including VDES</w:t>
            </w:r>
          </w:p>
        </w:tc>
        <w:tc>
          <w:tcPr>
            <w:tcW w:w="5283" w:type="dxa"/>
          </w:tcPr>
          <w:p w:rsidR="00095E25" w:rsidRPr="00510CCD" w:rsidRDefault="00095E25" w:rsidP="00E60E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 Develop Message Structure for VDES</w:t>
            </w:r>
          </w:p>
        </w:tc>
        <w:tc>
          <w:tcPr>
            <w:tcW w:w="2410" w:type="dxa"/>
          </w:tcPr>
          <w:p w:rsidR="00095E25" w:rsidRPr="00510CCD" w:rsidRDefault="00095E25" w:rsidP="000F6B1B">
            <w:pPr>
              <w:ind w:firstLine="181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  <w:p w:rsidR="005C778D" w:rsidRPr="00510CCD" w:rsidRDefault="005C778D" w:rsidP="00F00596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Delay the </w:t>
            </w:r>
            <w:r w:rsidR="00D846FD"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start</w:t>
            </w: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 of task</w:t>
            </w:r>
          </w:p>
        </w:tc>
      </w:tr>
      <w:tr w:rsidR="00095E25" w:rsidRPr="00510CCD" w:rsidTr="003862F3">
        <w:tc>
          <w:tcPr>
            <w:tcW w:w="3686" w:type="dxa"/>
            <w:vMerge/>
          </w:tcPr>
          <w:p w:rsidR="00095E25" w:rsidRPr="00510CCD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</w:tcPr>
          <w:p w:rsidR="00A110CE" w:rsidRPr="00510CCD" w:rsidRDefault="002E4AEF" w:rsidP="00F6041D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>Assist in the Development of</w:t>
            </w:r>
            <w:r w:rsidR="00095E25" w:rsidRPr="00510CCD">
              <w:rPr>
                <w:rFonts w:ascii="Calibri" w:hAnsi="Calibri"/>
              </w:rPr>
              <w:t xml:space="preserve"> Message Structure for e-navigation</w:t>
            </w:r>
          </w:p>
        </w:tc>
        <w:tc>
          <w:tcPr>
            <w:tcW w:w="2410" w:type="dxa"/>
          </w:tcPr>
          <w:p w:rsidR="00095E25" w:rsidRPr="00510CCD" w:rsidRDefault="00095E25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  <w:p w:rsidR="005C778D" w:rsidRPr="00510CCD" w:rsidRDefault="005C778D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Change the name of </w:t>
            </w:r>
            <w:proofErr w:type="spellStart"/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ttask</w:t>
            </w:r>
            <w:proofErr w:type="spellEnd"/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 accordingly</w:t>
            </w:r>
          </w:p>
          <w:p w:rsidR="005C778D" w:rsidRPr="00510CCD" w:rsidRDefault="005C778D" w:rsidP="00D846FD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lastRenderedPageBreak/>
              <w:t xml:space="preserve">Delay the </w:t>
            </w:r>
            <w:r w:rsidR="00D846FD"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start </w:t>
            </w: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of task</w:t>
            </w:r>
          </w:p>
        </w:tc>
      </w:tr>
      <w:tr w:rsidR="00163917" w:rsidRPr="00510CCD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510CCD" w:rsidRDefault="00163917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TD#2 – e-Navigation communications</w:t>
            </w:r>
          </w:p>
        </w:tc>
      </w:tr>
      <w:tr w:rsidR="00095E25" w:rsidRPr="00510CCD" w:rsidTr="003862F3">
        <w:tc>
          <w:tcPr>
            <w:tcW w:w="3686" w:type="dxa"/>
            <w:vMerge w:val="restart"/>
            <w:vAlign w:val="center"/>
          </w:tcPr>
          <w:p w:rsidR="00095E25" w:rsidRPr="00510CCD" w:rsidRDefault="00095E25" w:rsidP="00F7033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VDES, satellite, WRCP</w:t>
            </w:r>
          </w:p>
        </w:tc>
        <w:tc>
          <w:tcPr>
            <w:tcW w:w="5283" w:type="dxa"/>
            <w:vAlign w:val="center"/>
          </w:tcPr>
          <w:p w:rsidR="00095E25" w:rsidRPr="00510CCD" w:rsidRDefault="00095E25" w:rsidP="00F7033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Update the MRCP</w:t>
            </w:r>
          </w:p>
        </w:tc>
        <w:tc>
          <w:tcPr>
            <w:tcW w:w="2410" w:type="dxa"/>
          </w:tcPr>
          <w:p w:rsidR="00095E25" w:rsidRPr="00510CCD" w:rsidRDefault="00095E25" w:rsidP="00F70330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Marine Radio Comm</w:t>
            </w:r>
            <w:r w:rsidR="00836C10" w:rsidRPr="00510CCD">
              <w:rPr>
                <w:rFonts w:ascii="Calibri" w:hAnsi="Calibri"/>
              </w:rPr>
              <w:t>unication</w:t>
            </w:r>
            <w:r w:rsidRPr="00510CCD">
              <w:rPr>
                <w:rFonts w:ascii="Calibri" w:hAnsi="Calibri"/>
              </w:rPr>
              <w:t>s Plan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</w:tc>
      </w:tr>
      <w:tr w:rsidR="00095E25" w:rsidRPr="00510CCD" w:rsidTr="003862F3">
        <w:tc>
          <w:tcPr>
            <w:tcW w:w="3686" w:type="dxa"/>
            <w:vMerge/>
          </w:tcPr>
          <w:p w:rsidR="00095E25" w:rsidRPr="00510CCD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095E25" w:rsidRPr="00510CCD" w:rsidRDefault="00095E25" w:rsidP="00552792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Recommendation </w:t>
            </w:r>
            <w:r w:rsidR="00552792" w:rsidRPr="00510CCD">
              <w:rPr>
                <w:rFonts w:ascii="Calibri" w:hAnsi="Calibri"/>
              </w:rPr>
              <w:t>and Guideline on VDES</w:t>
            </w:r>
          </w:p>
        </w:tc>
        <w:tc>
          <w:tcPr>
            <w:tcW w:w="2410" w:type="dxa"/>
          </w:tcPr>
          <w:p w:rsidR="00095E25" w:rsidRPr="00510CCD" w:rsidRDefault="00095E25" w:rsidP="00F70330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6E7B9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On-going</w:t>
            </w:r>
          </w:p>
        </w:tc>
      </w:tr>
      <w:tr w:rsidR="00A600FA" w:rsidRPr="00510CCD" w:rsidTr="006E7B9A">
        <w:tblPrEx>
          <w:tblW w:w="14781" w:type="dxa"/>
          <w:tblInd w:w="-459" w:type="dxa"/>
          <w:tblLayout w:type="fixed"/>
          <w:tblCellMar>
            <w:left w:w="0" w:type="dxa"/>
            <w:right w:w="0" w:type="dxa"/>
          </w:tblCellMar>
          <w:tblPrExChange w:id="106" w:author="通常利用時" w:date="2016-03-18T23:11:00Z">
            <w:tblPrEx>
              <w:tblW w:w="14781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PrChange w:id="107" w:author="通常利用時" w:date="2016-03-18T23:11:00Z">
            <w:trPr>
              <w:gridAfter w:val="0"/>
            </w:trPr>
          </w:trPrChange>
        </w:trPr>
        <w:tc>
          <w:tcPr>
            <w:tcW w:w="3686" w:type="dxa"/>
            <w:vMerge/>
            <w:tcPrChange w:id="108" w:author="通常利用時" w:date="2016-03-18T23:11:00Z">
              <w:tcPr>
                <w:tcW w:w="3686" w:type="dxa"/>
                <w:gridSpan w:val="2"/>
                <w:vMerge/>
              </w:tcPr>
            </w:tcPrChange>
          </w:tcPr>
          <w:p w:rsidR="00A600FA" w:rsidRPr="00510CCD" w:rsidRDefault="00A600F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tcPrChange w:id="109" w:author="通常利用時" w:date="2016-03-18T23:11:00Z">
              <w:tcPr>
                <w:tcW w:w="5283" w:type="dxa"/>
                <w:gridSpan w:val="2"/>
              </w:tcPr>
            </w:tcPrChange>
          </w:tcPr>
          <w:p w:rsidR="00A600FA" w:rsidRPr="00510CCD" w:rsidRDefault="00A45D55" w:rsidP="00A45D5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Organise a </w:t>
            </w:r>
            <w:r w:rsidR="00A600FA" w:rsidRPr="00510CCD">
              <w:rPr>
                <w:rFonts w:ascii="Calibri" w:eastAsiaTheme="minorEastAsia" w:hAnsi="Calibri"/>
              </w:rPr>
              <w:t>Workshop</w:t>
            </w:r>
            <w:r w:rsidRPr="00510CCD">
              <w:rPr>
                <w:rFonts w:ascii="Calibri" w:eastAsiaTheme="minorEastAsia" w:hAnsi="Calibri"/>
              </w:rPr>
              <w:t xml:space="preserve"> on VHF Data Exchange System</w:t>
            </w:r>
          </w:p>
        </w:tc>
        <w:tc>
          <w:tcPr>
            <w:tcW w:w="2410" w:type="dxa"/>
            <w:tcPrChange w:id="110" w:author="通常利用時" w:date="2016-03-18T23:11:00Z">
              <w:tcPr>
                <w:tcW w:w="2410" w:type="dxa"/>
                <w:gridSpan w:val="2"/>
              </w:tcPr>
            </w:tcPrChange>
          </w:tcPr>
          <w:p w:rsidR="00A600FA" w:rsidRPr="00510CCD" w:rsidRDefault="00A600FA" w:rsidP="00F70330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Workshop</w:t>
            </w:r>
          </w:p>
        </w:tc>
        <w:tc>
          <w:tcPr>
            <w:tcW w:w="465" w:type="dxa"/>
            <w:vAlign w:val="center"/>
            <w:tcPrChange w:id="111" w:author="通常利用時" w:date="2016-03-18T23:11:00Z">
              <w:tcPr>
                <w:tcW w:w="465" w:type="dxa"/>
                <w:gridSpan w:val="2"/>
                <w:vAlign w:val="center"/>
              </w:tcPr>
            </w:tcPrChange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3 </w:t>
            </w:r>
          </w:p>
        </w:tc>
        <w:tc>
          <w:tcPr>
            <w:tcW w:w="244" w:type="dxa"/>
            <w:vAlign w:val="center"/>
            <w:tcPrChange w:id="112" w:author="通常利用時" w:date="2016-03-18T23:11:00Z">
              <w:tcPr>
                <w:tcW w:w="244" w:type="dxa"/>
                <w:vAlign w:val="center"/>
              </w:tcPr>
            </w:tcPrChange>
          </w:tcPr>
          <w:p w:rsidR="00A600FA" w:rsidRPr="00510CCD" w:rsidRDefault="00A600FA" w:rsidP="006E7B9A">
            <w:pPr>
              <w:jc w:val="center"/>
              <w:pPrChange w:id="113" w:author="通常利用時" w:date="2016-03-18T23:10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  <w:jc w:val="center"/>
                </w:pPr>
              </w:pPrChange>
            </w:pPr>
          </w:p>
        </w:tc>
        <w:tc>
          <w:tcPr>
            <w:tcW w:w="284" w:type="dxa"/>
            <w:vAlign w:val="center"/>
            <w:tcPrChange w:id="114" w:author="通常利用時" w:date="2016-03-18T23:11:00Z">
              <w:tcPr>
                <w:tcW w:w="284" w:type="dxa"/>
                <w:gridSpan w:val="2"/>
                <w:vAlign w:val="center"/>
              </w:tcPr>
            </w:tcPrChange>
          </w:tcPr>
          <w:p w:rsidR="00A600FA" w:rsidRPr="00510CCD" w:rsidRDefault="00A600FA" w:rsidP="006E7B9A">
            <w:pPr>
              <w:jc w:val="center"/>
              <w:pPrChange w:id="115" w:author="通常利用時" w:date="2016-03-18T23:10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  <w:jc w:val="center"/>
                </w:pPr>
              </w:pPrChange>
            </w:pPr>
            <w:r w:rsidRPr="00510CCD"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  <w:tcPrChange w:id="116" w:author="通常利用時" w:date="2016-03-18T23:11:00Z">
              <w:tcPr>
                <w:tcW w:w="283" w:type="dxa"/>
                <w:gridSpan w:val="2"/>
                <w:vAlign w:val="center"/>
              </w:tcPr>
            </w:tcPrChange>
          </w:tcPr>
          <w:p w:rsidR="00A600FA" w:rsidRPr="00510CCD" w:rsidRDefault="00A600FA" w:rsidP="006E7B9A">
            <w:pPr>
              <w:jc w:val="center"/>
              <w:pPrChange w:id="117" w:author="通常利用時" w:date="2016-03-18T23:10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  <w:jc w:val="center"/>
                </w:pPr>
              </w:pPrChange>
            </w:pPr>
            <w:r w:rsidRPr="00510CCD">
              <w:rPr>
                <w:rFonts w:cs="Arial"/>
              </w:rPr>
              <w:t>x</w:t>
            </w:r>
          </w:p>
        </w:tc>
        <w:tc>
          <w:tcPr>
            <w:tcW w:w="284" w:type="dxa"/>
            <w:vAlign w:val="center"/>
            <w:tcPrChange w:id="118" w:author="通常利用時" w:date="2016-03-18T23:11:00Z">
              <w:tcPr>
                <w:tcW w:w="284" w:type="dxa"/>
                <w:gridSpan w:val="2"/>
                <w:vAlign w:val="center"/>
              </w:tcPr>
            </w:tcPrChange>
          </w:tcPr>
          <w:p w:rsidR="00A600FA" w:rsidRPr="00510CCD" w:rsidRDefault="00A600FA" w:rsidP="006E7B9A">
            <w:pPr>
              <w:jc w:val="center"/>
              <w:pPrChange w:id="119" w:author="通常利用時" w:date="2016-03-18T23:10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  <w:jc w:val="center"/>
                </w:pPr>
              </w:pPrChange>
            </w:pPr>
            <w:r w:rsidRPr="00510CCD">
              <w:t>x</w:t>
            </w:r>
          </w:p>
        </w:tc>
        <w:tc>
          <w:tcPr>
            <w:tcW w:w="283" w:type="dxa"/>
            <w:vAlign w:val="center"/>
            <w:tcPrChange w:id="120" w:author="通常利用時" w:date="2016-03-18T23:11:00Z">
              <w:tcPr>
                <w:tcW w:w="283" w:type="dxa"/>
                <w:gridSpan w:val="2"/>
                <w:vAlign w:val="center"/>
              </w:tcPr>
            </w:tcPrChange>
          </w:tcPr>
          <w:p w:rsidR="00A600FA" w:rsidRPr="00510CCD" w:rsidRDefault="00A600FA" w:rsidP="006E7B9A">
            <w:pPr>
              <w:jc w:val="center"/>
              <w:pPrChange w:id="121" w:author="通常利用時" w:date="2016-03-18T23:10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  <w:jc w:val="center"/>
                </w:pPr>
              </w:pPrChange>
            </w:pPr>
          </w:p>
        </w:tc>
        <w:tc>
          <w:tcPr>
            <w:tcW w:w="284" w:type="dxa"/>
            <w:vAlign w:val="center"/>
            <w:tcPrChange w:id="122" w:author="通常利用時" w:date="2016-03-18T23:11:00Z">
              <w:tcPr>
                <w:tcW w:w="284" w:type="dxa"/>
                <w:gridSpan w:val="2"/>
                <w:vAlign w:val="center"/>
              </w:tcPr>
            </w:tcPrChange>
          </w:tcPr>
          <w:p w:rsidR="00A600FA" w:rsidRPr="00510CCD" w:rsidRDefault="00A600FA" w:rsidP="006E7B9A">
            <w:pPr>
              <w:jc w:val="center"/>
              <w:pPrChange w:id="123" w:author="通常利用時" w:date="2016-03-18T23:10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  <w:jc w:val="center"/>
                </w:pPr>
              </w:pPrChange>
            </w:pPr>
          </w:p>
        </w:tc>
        <w:tc>
          <w:tcPr>
            <w:tcW w:w="283" w:type="dxa"/>
            <w:vAlign w:val="center"/>
            <w:tcPrChange w:id="124" w:author="通常利用時" w:date="2016-03-18T23:11:00Z">
              <w:tcPr>
                <w:tcW w:w="283" w:type="dxa"/>
                <w:gridSpan w:val="2"/>
                <w:vAlign w:val="center"/>
              </w:tcPr>
            </w:tcPrChange>
          </w:tcPr>
          <w:p w:rsidR="00A600FA" w:rsidRPr="00510CCD" w:rsidRDefault="00A600FA" w:rsidP="006E7B9A">
            <w:pPr>
              <w:jc w:val="center"/>
              <w:pPrChange w:id="125" w:author="通常利用時" w:date="2016-03-18T23:10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  <w:jc w:val="center"/>
                </w:pPr>
              </w:pPrChange>
            </w:pPr>
          </w:p>
        </w:tc>
        <w:tc>
          <w:tcPr>
            <w:tcW w:w="992" w:type="dxa"/>
            <w:vAlign w:val="center"/>
            <w:tcPrChange w:id="126" w:author="通常利用時" w:date="2016-03-18T23:11:00Z">
              <w:tcPr>
                <w:tcW w:w="992" w:type="dxa"/>
                <w:gridSpan w:val="3"/>
              </w:tcPr>
            </w:tcPrChange>
          </w:tcPr>
          <w:p w:rsidR="00A600FA" w:rsidRPr="006E7B9A" w:rsidRDefault="006E7B9A" w:rsidP="006E7B9A">
            <w:pPr>
              <w:pStyle w:val="Agenda2"/>
              <w:numPr>
                <w:ilvl w:val="0"/>
                <w:numId w:val="0"/>
              </w:numPr>
              <w:jc w:val="both"/>
              <w:rPr>
                <w:rFonts w:ascii="Calibri" w:eastAsiaTheme="minorEastAsia" w:hAnsi="Calibri" w:hint="eastAsia"/>
                <w:sz w:val="16"/>
                <w:szCs w:val="16"/>
                <w:rPrChange w:id="127" w:author="通常利用時" w:date="2016-03-18T23:10:00Z">
                  <w:rPr>
                    <w:rFonts w:ascii="Calibri" w:hAnsi="Calibri"/>
                    <w:sz w:val="16"/>
                    <w:szCs w:val="16"/>
                  </w:rPr>
                </w:rPrChange>
              </w:rPr>
              <w:pPrChange w:id="128" w:author="通常利用時" w:date="2016-03-18T23:11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129" w:author="通常利用時" w:date="2016-03-18T23:10:00Z">
              <w:r>
                <w:rPr>
                  <w:rFonts w:ascii="Calibri" w:eastAsiaTheme="minorEastAsia" w:hAnsi="Calibri" w:hint="eastAsia"/>
                  <w:sz w:val="16"/>
                  <w:szCs w:val="16"/>
                </w:rPr>
                <w:t>Completed</w:t>
              </w:r>
            </w:ins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163917" w:rsidRPr="00510CCD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095E25" w:rsidRPr="00510CCD" w:rsidTr="003862F3">
        <w:tc>
          <w:tcPr>
            <w:tcW w:w="3686" w:type="dxa"/>
            <w:vMerge w:val="restart"/>
          </w:tcPr>
          <w:p w:rsidR="00095E25" w:rsidRPr="00510CCD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AIS technology</w:t>
            </w:r>
          </w:p>
        </w:tc>
        <w:tc>
          <w:tcPr>
            <w:tcW w:w="5283" w:type="dxa"/>
          </w:tcPr>
          <w:p w:rsidR="00095E25" w:rsidRPr="00510CCD" w:rsidRDefault="00095E25" w:rsidP="00836C10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Review </w:t>
            </w:r>
            <w:r w:rsidR="002D72D4" w:rsidRPr="00510CCD">
              <w:rPr>
                <w:rFonts w:ascii="Calibri" w:eastAsiaTheme="minorEastAsia" w:hAnsi="Calibri"/>
              </w:rPr>
              <w:t xml:space="preserve">IALA </w:t>
            </w:r>
            <w:r w:rsidR="00836C10" w:rsidRPr="00510CCD">
              <w:rPr>
                <w:rFonts w:ascii="Calibri" w:hAnsi="Calibri"/>
              </w:rPr>
              <w:t>Recommendations</w:t>
            </w:r>
            <w:r w:rsidRPr="00510CCD">
              <w:rPr>
                <w:rFonts w:ascii="Calibri" w:hAnsi="Calibri"/>
              </w:rPr>
              <w:t xml:space="preserve"> and G</w:t>
            </w:r>
            <w:r w:rsidR="00836C10" w:rsidRPr="00510CCD">
              <w:rPr>
                <w:rFonts w:ascii="Calibri" w:hAnsi="Calibri"/>
              </w:rPr>
              <w:t>uidelines</w:t>
            </w:r>
            <w:r w:rsidRPr="00510CCD">
              <w:rPr>
                <w:rFonts w:ascii="Calibri" w:hAnsi="Calibri"/>
              </w:rPr>
              <w:t xml:space="preserve"> on AIS</w:t>
            </w:r>
            <w:r w:rsidR="002D72D4" w:rsidRPr="00510CCD">
              <w:rPr>
                <w:rFonts w:ascii="Calibri" w:eastAsiaTheme="minorEastAsia" w:hAnsi="Calibri"/>
              </w:rPr>
              <w:t xml:space="preserve"> and VDES</w:t>
            </w:r>
          </w:p>
        </w:tc>
        <w:tc>
          <w:tcPr>
            <w:tcW w:w="2410" w:type="dxa"/>
          </w:tcPr>
          <w:p w:rsidR="005F75C9" w:rsidRPr="00510CCD" w:rsidRDefault="00095E25" w:rsidP="003862F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  <w:sz w:val="18"/>
              </w:rPr>
            </w:pPr>
            <w:r w:rsidRPr="00510CCD">
              <w:rPr>
                <w:rFonts w:ascii="Calibri" w:hAnsi="Calibri"/>
              </w:rPr>
              <w:t>Revised Rec</w:t>
            </w:r>
            <w:r w:rsidR="00836C10" w:rsidRPr="00510CCD">
              <w:rPr>
                <w:rFonts w:ascii="Calibri" w:hAnsi="Calibri"/>
              </w:rPr>
              <w:t xml:space="preserve">ommendations and </w:t>
            </w:r>
            <w:r w:rsidRPr="00510CCD">
              <w:rPr>
                <w:rFonts w:ascii="Calibri" w:hAnsi="Calibri"/>
              </w:rPr>
              <w:t>G</w:t>
            </w:r>
            <w:r w:rsidR="00836C10" w:rsidRPr="00510CCD">
              <w:rPr>
                <w:rFonts w:ascii="Calibri" w:hAnsi="Calibri"/>
              </w:rPr>
              <w:t>uidelines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On-going</w:t>
            </w:r>
          </w:p>
          <w:p w:rsidR="002D72D4" w:rsidRPr="00510CCD" w:rsidRDefault="002D72D4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Change the name of task accordingly</w:t>
            </w: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FE1C4C" w:rsidRPr="00510CCD" w:rsidTr="003862F3">
        <w:tc>
          <w:tcPr>
            <w:tcW w:w="3686" w:type="dxa"/>
            <w:vMerge w:val="restart"/>
            <w:vAlign w:val="center"/>
          </w:tcPr>
          <w:p w:rsidR="00FE1C4C" w:rsidRPr="00510CCD" w:rsidRDefault="00FE1C4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ASM coordination and web hosting</w:t>
            </w:r>
          </w:p>
        </w:tc>
        <w:tc>
          <w:tcPr>
            <w:tcW w:w="5283" w:type="dxa"/>
          </w:tcPr>
          <w:p w:rsidR="00FE1C4C" w:rsidRPr="00510CCD" w:rsidRDefault="00FE1C4C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Manage regional ASM web catalogue</w:t>
            </w:r>
          </w:p>
        </w:tc>
        <w:tc>
          <w:tcPr>
            <w:tcW w:w="2410" w:type="dxa"/>
          </w:tcPr>
          <w:p w:rsidR="00FE1C4C" w:rsidRPr="00510CCD" w:rsidRDefault="00FE1C4C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FE1C4C" w:rsidRPr="00510CCD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FE1C4C" w:rsidRPr="00510CCD" w:rsidRDefault="00FE1C4C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  <w:p w:rsidR="00516888" w:rsidRPr="00510CCD" w:rsidRDefault="00516888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proofErr w:type="spellStart"/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Cancell</w:t>
            </w:r>
            <w:proofErr w:type="spellEnd"/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 xml:space="preserve"> the first two session</w:t>
            </w:r>
          </w:p>
        </w:tc>
      </w:tr>
      <w:tr w:rsidR="00163917" w:rsidRPr="00510CCD" w:rsidTr="003862F3">
        <w:tc>
          <w:tcPr>
            <w:tcW w:w="3686" w:type="dxa"/>
            <w:vMerge/>
          </w:tcPr>
          <w:p w:rsidR="00163917" w:rsidRPr="00510CCD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163917" w:rsidRPr="00510CCD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C9280C" w:rsidRPr="00510CCD" w:rsidTr="003862F3">
        <w:tc>
          <w:tcPr>
            <w:tcW w:w="3686" w:type="dxa"/>
            <w:vMerge w:val="restart"/>
            <w:vAlign w:val="center"/>
          </w:tcPr>
          <w:p w:rsidR="00C9280C" w:rsidRPr="00510CCD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ITU planning and liaison, WRC preparation and national coordination</w:t>
            </w:r>
          </w:p>
        </w:tc>
        <w:tc>
          <w:tcPr>
            <w:tcW w:w="5283" w:type="dxa"/>
            <w:vAlign w:val="center"/>
          </w:tcPr>
          <w:p w:rsidR="00C9280C" w:rsidRPr="00510CCD" w:rsidRDefault="00C9280C" w:rsidP="0016213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Monitor developments in GMDSS</w:t>
            </w:r>
            <w:r w:rsidR="00774496" w:rsidRPr="00510CCD">
              <w:rPr>
                <w:rFonts w:ascii="Calibri" w:hAnsi="Calibri"/>
              </w:rPr>
              <w:t xml:space="preserve"> and liaise with IMO to coordinate the developments for communication in GMDSS and e-Navigation</w:t>
            </w:r>
          </w:p>
        </w:tc>
        <w:tc>
          <w:tcPr>
            <w:tcW w:w="2410" w:type="dxa"/>
            <w:vAlign w:val="center"/>
          </w:tcPr>
          <w:p w:rsidR="00C9280C" w:rsidRPr="00510CCD" w:rsidRDefault="00C9280C" w:rsidP="00C9280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  <w:proofErr w:type="spellStart"/>
            <w:r w:rsidRPr="00510CCD">
              <w:rPr>
                <w:rFonts w:ascii="Calibri" w:hAnsi="Calibri"/>
              </w:rPr>
              <w:t>Rapporteur</w:t>
            </w:r>
            <w:proofErr w:type="spellEnd"/>
            <w:r w:rsidRPr="00510CCD">
              <w:rPr>
                <w:rFonts w:ascii="Calibri" w:hAnsi="Calibri"/>
              </w:rPr>
              <w:t xml:space="preserve"> reports</w:t>
            </w:r>
          </w:p>
        </w:tc>
        <w:tc>
          <w:tcPr>
            <w:tcW w:w="465" w:type="dxa"/>
            <w:vAlign w:val="center"/>
          </w:tcPr>
          <w:p w:rsidR="00C9280C" w:rsidRPr="00510CCD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C9280C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9280C" w:rsidRPr="00510CCD" w:rsidRDefault="00C9280C" w:rsidP="00B01700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C9280C" w:rsidRPr="00510CCD" w:rsidTr="003862F3">
        <w:tc>
          <w:tcPr>
            <w:tcW w:w="3686" w:type="dxa"/>
            <w:vMerge/>
            <w:vAlign w:val="center"/>
          </w:tcPr>
          <w:p w:rsidR="00C9280C" w:rsidRPr="00510CCD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9280C" w:rsidRPr="00510CCD" w:rsidRDefault="00C9280C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C9280C" w:rsidRPr="00510CCD" w:rsidRDefault="00C9280C" w:rsidP="000F6B1B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C9280C" w:rsidRPr="00510CCD" w:rsidRDefault="00C9280C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9280C" w:rsidRPr="00510CCD" w:rsidRDefault="00C9280C" w:rsidP="00406DBE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rFonts w:ascii="Calibri" w:hAnsi="Calibri"/>
                <w:sz w:val="16"/>
                <w:szCs w:val="16"/>
              </w:rPr>
            </w:pPr>
          </w:p>
        </w:tc>
      </w:tr>
      <w:tr w:rsidR="00C9280C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510CCD" w:rsidRDefault="00C9280C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TD#3 – Shore technical infrastructure</w:t>
            </w:r>
          </w:p>
        </w:tc>
      </w:tr>
      <w:tr w:rsidR="00CD5EEA" w:rsidRPr="00510CCD" w:rsidTr="003862F3">
        <w:tc>
          <w:tcPr>
            <w:tcW w:w="3686" w:type="dxa"/>
            <w:vMerge w:val="restart"/>
            <w:vAlign w:val="center"/>
          </w:tcPr>
          <w:p w:rsidR="00CD5EEA" w:rsidRPr="00510CCD" w:rsidRDefault="00CD5EEA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Resilient PNT shore services - DGPS, e-Loran, other</w:t>
            </w:r>
          </w:p>
        </w:tc>
        <w:tc>
          <w:tcPr>
            <w:tcW w:w="5283" w:type="dxa"/>
          </w:tcPr>
          <w:p w:rsidR="00CD5EEA" w:rsidRPr="00510CCD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Guidelines on </w:t>
            </w:r>
            <w:proofErr w:type="spellStart"/>
            <w:r w:rsidRPr="00510CCD">
              <w:rPr>
                <w:rFonts w:ascii="Calibri" w:hAnsi="Calibri"/>
              </w:rPr>
              <w:t>eLoran</w:t>
            </w:r>
            <w:proofErr w:type="spellEnd"/>
            <w:r w:rsidRPr="00510CCD">
              <w:rPr>
                <w:rFonts w:ascii="Calibri" w:hAnsi="Calibri"/>
              </w:rPr>
              <w:t>, including data formats and ASF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6464CA" w:rsidP="00162137">
            <w:pPr>
              <w:spacing w:after="120" w:line="276" w:lineRule="auto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sz w:val="2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B02A64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A110CE" w:rsidRPr="00510CCD" w:rsidRDefault="00B02A64" w:rsidP="00F6041D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del w:id="130" w:author="通常利用時" w:date="2016-03-18T04:36:00Z">
              <w:r w:rsidRPr="00510CCD" w:rsidDel="004E0841">
                <w:rPr>
                  <w:rFonts w:ascii="Calibri" w:hAnsi="Calibri" w:cs="Arial"/>
                  <w:sz w:val="16"/>
                  <w:szCs w:val="16"/>
                  <w:lang w:eastAsia="ja-JP"/>
                </w:rPr>
                <w:delText>Extend one session</w:delText>
              </w:r>
            </w:del>
            <w:ins w:id="131" w:author="通常利用時" w:date="2016-03-18T04:36:00Z">
              <w:r w:rsidR="004E0841">
                <w:rPr>
                  <w:rFonts w:ascii="Calibri" w:hAnsi="Calibri" w:cs="Arial"/>
                  <w:sz w:val="16"/>
                  <w:szCs w:val="16"/>
                  <w:lang w:eastAsia="ja-JP"/>
                </w:rPr>
                <w:t>session</w:t>
              </w:r>
              <w:r w:rsidR="004E0841"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-going</w:t>
              </w:r>
            </w:ins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C9460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a Product Specification on </w:t>
            </w:r>
            <w:proofErr w:type="spellStart"/>
            <w:r w:rsidRPr="00510CCD">
              <w:rPr>
                <w:rFonts w:ascii="Calibri" w:hAnsi="Calibri"/>
              </w:rPr>
              <w:t>eLoran</w:t>
            </w:r>
            <w:proofErr w:type="spellEnd"/>
            <w:r w:rsidRPr="00510CCD">
              <w:rPr>
                <w:rFonts w:ascii="Calibri" w:hAnsi="Calibri"/>
              </w:rPr>
              <w:t xml:space="preserve"> data, beacon corrections, and data exchange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4E0841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 w:hint="eastAsia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4E0841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132" w:author="通常利用時" w:date="2016-03-18T04:36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6E7B9A" w:rsidRDefault="004E0841">
            <w:pPr>
              <w:rPr>
                <w:rFonts w:ascii="Calibri" w:hAnsi="Calibri" w:cs="Arial"/>
                <w:sz w:val="16"/>
                <w:szCs w:val="16"/>
                <w:lang w:eastAsia="ja-JP"/>
              </w:rPr>
              <w:pPrChange w:id="133" w:author="通常利用時" w:date="2016-03-18T04:36:00Z">
                <w:pPr>
                  <w:spacing w:after="120" w:line="276" w:lineRule="auto"/>
                  <w:jc w:val="center"/>
                </w:pPr>
              </w:pPrChange>
            </w:pPr>
            <w:ins w:id="134" w:author="通常利用時" w:date="2016-03-18T04:36:00Z">
              <w:r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One session added</w:t>
              </w:r>
            </w:ins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4F7896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PNT relevant services &amp; systems that can contribute to Resilient PNT.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3862F3" w:rsidP="003B13A4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Two sessions added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4E084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 xml:space="preserve">Develop a Guideline on </w:t>
            </w:r>
            <w:del w:id="135" w:author="通常利用時" w:date="2016-03-18T04:37:00Z">
              <w:r w:rsidRPr="00510CCD" w:rsidDel="004E0841">
                <w:rPr>
                  <w:rFonts w:ascii="Calibri" w:hAnsi="Calibri" w:cs="Arial"/>
                  <w:szCs w:val="22"/>
                </w:rPr>
                <w:delText>port and harbour high accuracy systems and services</w:delText>
              </w:r>
            </w:del>
            <w:ins w:id="136" w:author="通常利用時" w:date="2016-03-18T04:37:00Z">
              <w:r w:rsidR="004E0841">
                <w:rPr>
                  <w:rFonts w:ascii="Calibri" w:eastAsiaTheme="minorEastAsia" w:hAnsi="Calibri" w:cs="Arial" w:hint="eastAsia"/>
                  <w:szCs w:val="22"/>
                </w:rPr>
                <w:t>high accuracy systems</w:t>
              </w:r>
            </w:ins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9460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6E7B9A" w:rsidRDefault="004E0841">
            <w:pPr>
              <w:rPr>
                <w:rFonts w:ascii="Calibri" w:hAnsi="Calibri" w:cs="Arial"/>
                <w:sz w:val="16"/>
                <w:szCs w:val="16"/>
                <w:lang w:eastAsia="ja-JP"/>
              </w:rPr>
              <w:pPrChange w:id="137" w:author="通常利用時" w:date="2016-03-18T04:37:00Z">
                <w:pPr>
                  <w:spacing w:after="120" w:line="276" w:lineRule="auto"/>
                  <w:jc w:val="center"/>
                </w:pPr>
              </w:pPrChange>
            </w:pPr>
            <w:ins w:id="138" w:author="通常利用時" w:date="2016-03-18T04:38:00Z">
              <w:r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Name changed</w:t>
              </w:r>
            </w:ins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 xml:space="preserve">Develop a Guideline on the use of SBAS 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7B25F5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139" w:author="通常利用時" w:date="2016-03-18T04:38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7B25F5" w:rsidP="003B13A4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ins w:id="140" w:author="通常利用時" w:date="2016-03-18T04:38:00Z">
              <w:r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Extended one session</w:t>
              </w:r>
            </w:ins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  <w:highlight w:val="yellow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del w:id="141" w:author="通常利用時" w:date="2016-03-18T04:39:00Z">
              <w:r w:rsidRPr="00510CCD" w:rsidDel="007B25F5">
                <w:rPr>
                  <w:rFonts w:ascii="Calibri" w:hAnsi="Calibri" w:cs="Arial"/>
                  <w:sz w:val="16"/>
                  <w:szCs w:val="16"/>
                  <w:lang w:eastAsia="ja-JP"/>
                </w:rPr>
                <w:delText>Withdrawn</w:delText>
              </w:r>
            </w:del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del w:id="142" w:author="通常利用時" w:date="2016-03-18T04:40:00Z">
              <w:r w:rsidRPr="00510CCD" w:rsidDel="007B25F5">
                <w:rPr>
                  <w:rFonts w:ascii="Calibri" w:hAnsi="Calibri" w:cs="Arial"/>
                  <w:szCs w:val="22"/>
                </w:rPr>
                <w:delText>Techniques used for on-board PNT data processing</w:delText>
              </w:r>
            </w:del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del w:id="143" w:author="通常利用時" w:date="2016-03-18T04:40:00Z">
              <w:r w:rsidRPr="00510CCD" w:rsidDel="007B25F5">
                <w:rPr>
                  <w:rFonts w:ascii="Calibri" w:hAnsi="Calibri" w:cs="Arial"/>
                  <w:szCs w:val="22"/>
                </w:rPr>
                <w:delText>Guideline</w:delText>
              </w:r>
            </w:del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del w:id="144" w:author="通常利用時" w:date="2016-03-18T04:40:00Z">
              <w:r w:rsidRPr="00510CCD" w:rsidDel="007B25F5">
                <w:rPr>
                  <w:rFonts w:ascii="Calibri" w:hAnsi="Calibri" w:cs="Arial"/>
                </w:rPr>
                <w:delText>5</w:delText>
              </w:r>
            </w:del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del w:id="145" w:author="通常利用時" w:date="2016-03-18T04:40:00Z">
              <w:r w:rsidRPr="00510CCD" w:rsidDel="007B25F5">
                <w:rPr>
                  <w:rFonts w:ascii="Calibri" w:hAnsi="Calibri" w:cs="Arial"/>
                  <w:lang w:eastAsia="ja-JP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del w:id="146" w:author="通常利用時" w:date="2016-03-18T04:40:00Z">
              <w:r w:rsidRPr="00510CCD" w:rsidDel="007B25F5">
                <w:rPr>
                  <w:rFonts w:ascii="Calibri" w:hAnsi="Calibri" w:cs="Arial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del w:id="147" w:author="通常利用時" w:date="2016-03-18T04:40:00Z">
              <w:r w:rsidRPr="00510CCD" w:rsidDel="007B25F5">
                <w:rPr>
                  <w:rFonts w:ascii="Calibri" w:hAnsi="Calibri" w:cs="Arial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del w:id="148" w:author="通常利用時" w:date="2016-03-18T04:40:00Z">
              <w:r w:rsidRPr="00510CCD" w:rsidDel="007B25F5">
                <w:rPr>
                  <w:rFonts w:ascii="Calibri" w:hAnsi="Calibri" w:cs="Arial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6E7B9A" w:rsidRDefault="007B25F5">
            <w:pPr>
              <w:rPr>
                <w:rFonts w:ascii="Calibri" w:hAnsi="Calibri" w:cs="Arial"/>
                <w:sz w:val="16"/>
                <w:szCs w:val="16"/>
                <w:lang w:eastAsia="ja-JP"/>
              </w:rPr>
              <w:pPrChange w:id="149" w:author="通常利用時" w:date="2016-03-18T04:39:00Z">
                <w:pPr>
                  <w:spacing w:after="120" w:line="276" w:lineRule="auto"/>
                  <w:jc w:val="center"/>
                </w:pPr>
              </w:pPrChange>
            </w:pPr>
            <w:ins w:id="150" w:author="通常利用時" w:date="2016-03-18T04:39:00Z">
              <w:r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Withdrawn</w:t>
              </w:r>
            </w:ins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836C1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del w:id="151" w:author="通常利用時" w:date="2016-03-18T04:39:00Z">
              <w:r w:rsidRPr="00510CCD" w:rsidDel="007B25F5">
                <w:rPr>
                  <w:rFonts w:ascii="Calibri" w:hAnsi="Calibri" w:cs="Arial"/>
                  <w:sz w:val="16"/>
                  <w:szCs w:val="16"/>
                  <w:lang w:eastAsia="ja-JP"/>
                </w:rPr>
                <w:delText>Withdrawn</w:delText>
              </w:r>
            </w:del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Update R-121</w:t>
            </w:r>
          </w:p>
        </w:tc>
        <w:tc>
          <w:tcPr>
            <w:tcW w:w="2410" w:type="dxa"/>
          </w:tcPr>
          <w:p w:rsidR="00CD5EEA" w:rsidRPr="00510CCD" w:rsidRDefault="00CD5EEA" w:rsidP="003646AD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Recommendation</w:t>
            </w:r>
            <w:r w:rsidRPr="00510CCD">
              <w:rPr>
                <w:rFonts w:ascii="Calibri" w:eastAsiaTheme="minorEastAsia" w:hAnsi="Calibri" w:cs="Arial"/>
                <w:szCs w:val="22"/>
              </w:rPr>
              <w:t xml:space="preserve"> and 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D5EEA" w:rsidRPr="00510CCD" w:rsidRDefault="00A17F5D" w:rsidP="00A17F5D">
            <w:pPr>
              <w:rPr>
                <w:rFonts w:ascii="Calibri" w:hAnsi="Calibri" w:cs="Arial" w:hint="eastAsia"/>
                <w:sz w:val="16"/>
                <w:szCs w:val="16"/>
                <w:lang w:eastAsia="ja-JP"/>
              </w:rPr>
              <w:pPrChange w:id="152" w:author="通常利用時" w:date="2016-03-18T23:14:00Z">
                <w:pPr>
                  <w:jc w:val="center"/>
                </w:pPr>
              </w:pPrChange>
            </w:pPr>
            <w:ins w:id="153" w:author="通常利用時" w:date="2016-03-18T23:14:00Z">
              <w:r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t>Completed</w:t>
              </w:r>
            </w:ins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 xml:space="preserve">DGNSS </w:t>
            </w:r>
            <w:proofErr w:type="spellStart"/>
            <w:r w:rsidRPr="00510CCD">
              <w:rPr>
                <w:rFonts w:ascii="Calibri" w:hAnsi="Calibri" w:cs="Arial"/>
                <w:szCs w:val="22"/>
              </w:rPr>
              <w:t>Radiobeacon</w:t>
            </w:r>
            <w:proofErr w:type="spellEnd"/>
            <w:r w:rsidRPr="00510CCD">
              <w:rPr>
                <w:rFonts w:ascii="Calibri" w:hAnsi="Calibri" w:cs="Arial"/>
                <w:szCs w:val="22"/>
              </w:rPr>
              <w:t xml:space="preserve"> coverage prediction</w:t>
            </w:r>
          </w:p>
        </w:tc>
        <w:tc>
          <w:tcPr>
            <w:tcW w:w="2410" w:type="dxa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B02A64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A110CE" w:rsidRPr="00510CCD" w:rsidRDefault="00B02A64" w:rsidP="00F6041D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Extend one session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Monitor developments in GNSS, DGNSS, radar, resilient PNT, e-</w:t>
            </w:r>
            <w:proofErr w:type="spellStart"/>
            <w:r w:rsidRPr="00510CCD">
              <w:rPr>
                <w:rFonts w:ascii="Calibri" w:hAnsi="Calibri" w:cs="Arial"/>
                <w:szCs w:val="22"/>
              </w:rPr>
              <w:t>Pelorus</w:t>
            </w:r>
            <w:proofErr w:type="spellEnd"/>
            <w:r w:rsidRPr="00510CCD">
              <w:rPr>
                <w:rFonts w:ascii="Calibri" w:hAnsi="Calibri" w:cs="Arial"/>
                <w:szCs w:val="22"/>
              </w:rPr>
              <w:t>, terrestrial systems, inertial and any other relevant areas etc.</w:t>
            </w:r>
          </w:p>
        </w:tc>
        <w:tc>
          <w:tcPr>
            <w:tcW w:w="2410" w:type="dxa"/>
            <w:vAlign w:val="center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7B25F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B01700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Ongoing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</w:p>
        </w:tc>
        <w:tc>
          <w:tcPr>
            <w:tcW w:w="2410" w:type="dxa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lang w:eastAsia="ja-JP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Liaise with IMO on PNT matters (including revision of Res. A.915)</w:t>
            </w:r>
          </w:p>
        </w:tc>
        <w:tc>
          <w:tcPr>
            <w:tcW w:w="2410" w:type="dxa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color w:val="000000" w:themeColor="text1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7B25F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Maintain WG relevant Recommendations and Guidelines, e.g. WWRNP, R-135.</w:t>
            </w:r>
          </w:p>
        </w:tc>
        <w:tc>
          <w:tcPr>
            <w:tcW w:w="2410" w:type="dxa"/>
          </w:tcPr>
          <w:p w:rsidR="00CD5EEA" w:rsidRPr="00510CCD" w:rsidRDefault="00CD5EE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Updated version of documents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7B25F5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TBD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 xml:space="preserve">Liaison with IEC, ITU, CIRM, RTCM and other </w:t>
            </w:r>
            <w:r w:rsidRPr="00510CCD">
              <w:rPr>
                <w:rFonts w:ascii="Calibri" w:hAnsi="Calibri" w:cs="Arial"/>
                <w:szCs w:val="22"/>
              </w:rPr>
              <w:lastRenderedPageBreak/>
              <w:t>bodies on PNT matters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lastRenderedPageBreak/>
              <w:t xml:space="preserve">Rapporteur reports / </w:t>
            </w:r>
            <w:r w:rsidRPr="00510CCD">
              <w:rPr>
                <w:rFonts w:ascii="Calibri" w:hAnsi="Calibri" w:cs="Arial"/>
                <w:szCs w:val="22"/>
              </w:rPr>
              <w:lastRenderedPageBreak/>
              <w:t>Liaison notes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lastRenderedPageBreak/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CD5EEA" w:rsidRPr="00510CCD" w:rsidTr="003862F3">
        <w:tc>
          <w:tcPr>
            <w:tcW w:w="3686" w:type="dxa"/>
            <w:vMerge/>
          </w:tcPr>
          <w:p w:rsidR="00CD5EEA" w:rsidRPr="00510CCD" w:rsidRDefault="00CD5EE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CD5EEA" w:rsidRPr="00510CCD" w:rsidRDefault="00CD5EE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eastAsiaTheme="minorEastAsia" w:hAnsi="Calibri" w:cs="Arial"/>
                <w:szCs w:val="22"/>
              </w:rPr>
              <w:t>Develop a Guide</w:t>
            </w:r>
            <w:r w:rsidR="0077538C" w:rsidRPr="00510CCD">
              <w:rPr>
                <w:rFonts w:ascii="Calibri" w:eastAsiaTheme="minorEastAsia" w:hAnsi="Calibri" w:cs="Arial"/>
                <w:szCs w:val="22"/>
              </w:rPr>
              <w:t>l</w:t>
            </w:r>
            <w:r w:rsidRPr="00510CCD">
              <w:rPr>
                <w:rFonts w:ascii="Calibri" w:eastAsiaTheme="minorEastAsia" w:hAnsi="Calibri" w:cs="Arial"/>
                <w:szCs w:val="22"/>
              </w:rPr>
              <w:t>ine on the provision and use of marine beacon R-mode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 w:cs="Arial"/>
                <w:szCs w:val="22"/>
              </w:rPr>
            </w:pPr>
            <w:r w:rsidRPr="00510CCD">
              <w:rPr>
                <w:rFonts w:ascii="Calibri" w:eastAsiaTheme="minorEastAsia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7B25F5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ins w:id="154" w:author="通常利用時" w:date="2016-03-18T04:41:00Z">
              <w:r>
                <w:rPr>
                  <w:rFonts w:ascii="Calibri" w:hAnsi="Calibri" w:cs="Arial" w:hint="eastAsia"/>
                  <w:color w:val="000000" w:themeColor="text1"/>
                  <w:lang w:eastAsia="ja-JP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7B25F5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F00596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Del="007B25F5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del w:id="155" w:author="通常利用時" w:date="2016-03-18T04:41:00Z"/>
                <w:rFonts w:ascii="Calibri" w:eastAsiaTheme="minorEastAsia" w:hAnsi="Calibri" w:cs="Arial"/>
                <w:sz w:val="16"/>
                <w:szCs w:val="16"/>
              </w:rPr>
            </w:pPr>
            <w:del w:id="156" w:author="通常利用時" w:date="2016-03-18T04:41:00Z">
              <w:r w:rsidRPr="00510CCD" w:rsidDel="007B25F5">
                <w:rPr>
                  <w:rFonts w:ascii="Calibri" w:eastAsiaTheme="minorEastAsia" w:hAnsi="Calibri" w:cs="Arial"/>
                  <w:sz w:val="16"/>
                  <w:szCs w:val="16"/>
                </w:rPr>
                <w:delText>New Task</w:delText>
              </w:r>
            </w:del>
          </w:p>
          <w:p w:rsidR="00F00596" w:rsidRPr="00510CCD" w:rsidRDefault="00D846FD" w:rsidP="00F00596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 w:cs="Arial"/>
                <w:sz w:val="16"/>
                <w:szCs w:val="16"/>
              </w:rPr>
            </w:pPr>
            <w:del w:id="157" w:author="通常利用時" w:date="2016-03-18T04:41:00Z">
              <w:r w:rsidRPr="00510CCD" w:rsidDel="007B25F5">
                <w:rPr>
                  <w:rFonts w:ascii="Calibri" w:eastAsiaTheme="minorEastAsia" w:hAnsi="Calibri" w:cs="Arial"/>
                  <w:sz w:val="16"/>
                  <w:szCs w:val="16"/>
                </w:rPr>
                <w:delText>Delay the start and end of task one session</w:delText>
              </w:r>
            </w:del>
            <w:ins w:id="158" w:author="通常利用時" w:date="2016-03-18T04:41:00Z">
              <w:r w:rsidR="007B25F5">
                <w:rPr>
                  <w:rFonts w:ascii="Calibri" w:eastAsiaTheme="minorEastAsia" w:hAnsi="Calibri" w:cs="Arial" w:hint="eastAsia"/>
                  <w:sz w:val="16"/>
                  <w:szCs w:val="16"/>
                </w:rPr>
                <w:t>Started early</w:t>
              </w:r>
            </w:ins>
          </w:p>
        </w:tc>
      </w:tr>
      <w:tr w:rsidR="002278CA" w:rsidRPr="00510CCD" w:rsidTr="003862F3">
        <w:tc>
          <w:tcPr>
            <w:tcW w:w="3686" w:type="dxa"/>
            <w:vMerge w:val="restart"/>
          </w:tcPr>
          <w:p w:rsidR="002278CA" w:rsidRPr="00510CCD" w:rsidRDefault="002278CA" w:rsidP="002278C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Virtual AtoN technology</w:t>
            </w:r>
          </w:p>
        </w:tc>
        <w:tc>
          <w:tcPr>
            <w:tcW w:w="5283" w:type="dxa"/>
          </w:tcPr>
          <w:p w:rsidR="002278CA" w:rsidRPr="00510CCD" w:rsidRDefault="002278CA" w:rsidP="002278CA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Liaise with ARM re Virtual AtoN </w:t>
            </w:r>
          </w:p>
        </w:tc>
        <w:tc>
          <w:tcPr>
            <w:tcW w:w="2410" w:type="dxa"/>
          </w:tcPr>
          <w:p w:rsidR="002278CA" w:rsidRPr="00510CCD" w:rsidRDefault="002278CA" w:rsidP="002278C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278CA" w:rsidRPr="00510CCD" w:rsidRDefault="002278CA" w:rsidP="002278C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510CCD" w:rsidRDefault="002278CA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2278CA" w:rsidRPr="00510CCD" w:rsidRDefault="002278CA" w:rsidP="002278CA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293779" w:rsidRPr="00510CCD" w:rsidTr="003862F3">
        <w:tc>
          <w:tcPr>
            <w:tcW w:w="3686" w:type="dxa"/>
            <w:vMerge/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293779" w:rsidRPr="00510CCD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3862F3">
        <w:tc>
          <w:tcPr>
            <w:tcW w:w="3686" w:type="dxa"/>
            <w:vMerge w:val="restart"/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Sharing of shore data</w:t>
            </w:r>
          </w:p>
        </w:tc>
        <w:tc>
          <w:tcPr>
            <w:tcW w:w="5283" w:type="dxa"/>
          </w:tcPr>
          <w:p w:rsidR="00293779" w:rsidRPr="00510CCD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10CCD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10CCD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TD#4 – e-Navigation test beds</w:t>
            </w:r>
          </w:p>
        </w:tc>
      </w:tr>
      <w:tr w:rsidR="00EB2E06" w:rsidRPr="00510CCD" w:rsidTr="003862F3">
        <w:tc>
          <w:tcPr>
            <w:tcW w:w="3686" w:type="dxa"/>
            <w:vMerge w:val="restart"/>
          </w:tcPr>
          <w:p w:rsidR="00EB2E06" w:rsidRPr="00510CCD" w:rsidRDefault="00EB2E06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Gather data and information on testbeds</w:t>
            </w:r>
          </w:p>
        </w:tc>
        <w:tc>
          <w:tcPr>
            <w:tcW w:w="5283" w:type="dxa"/>
          </w:tcPr>
          <w:p w:rsidR="00EB2E06" w:rsidRPr="00510CCD" w:rsidRDefault="00EB2E06" w:rsidP="0016213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Gather and present information on testbeds (including results) globally</w:t>
            </w:r>
          </w:p>
        </w:tc>
        <w:tc>
          <w:tcPr>
            <w:tcW w:w="2410" w:type="dxa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Various forms of reporting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 xml:space="preserve"> 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Ongoing </w:t>
            </w:r>
          </w:p>
        </w:tc>
      </w:tr>
      <w:tr w:rsidR="00EB2E06" w:rsidRPr="00510CCD" w:rsidTr="003862F3">
        <w:tc>
          <w:tcPr>
            <w:tcW w:w="3686" w:type="dxa"/>
            <w:vMerge/>
          </w:tcPr>
          <w:p w:rsidR="00EB2E06" w:rsidRPr="00510CCD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EB2E06" w:rsidRPr="00510CCD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Maintain a global repository for test-bed results;</w:t>
            </w:r>
          </w:p>
        </w:tc>
        <w:tc>
          <w:tcPr>
            <w:tcW w:w="2410" w:type="dxa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/>
              </w:rPr>
            </w:pPr>
            <w:r w:rsidRPr="00510CCD">
              <w:rPr>
                <w:rFonts w:ascii="Calibri" w:hAnsi="Calibri"/>
              </w:rPr>
              <w:t>Web portal</w:t>
            </w:r>
          </w:p>
          <w:p w:rsidR="00EA6A28" w:rsidRPr="00510CCD" w:rsidRDefault="003102A7" w:rsidP="003B13A4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Ownership and hosting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f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pStyle w:val="af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pStyle w:val="af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EB2E06" w:rsidRPr="00510CCD" w:rsidTr="003862F3">
        <w:tc>
          <w:tcPr>
            <w:tcW w:w="3686" w:type="dxa"/>
            <w:vMerge/>
          </w:tcPr>
          <w:p w:rsidR="00EB2E06" w:rsidRPr="00510CCD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EB2E06" w:rsidRPr="00510CCD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Encourage testbed project managers to provide information and results to IALA for posting at www.e-navigation.net;</w:t>
            </w:r>
          </w:p>
        </w:tc>
        <w:tc>
          <w:tcPr>
            <w:tcW w:w="2410" w:type="dxa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Communication by IALA Secretariat and website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EB2E06" w:rsidRPr="00510CCD" w:rsidTr="003862F3">
        <w:tc>
          <w:tcPr>
            <w:tcW w:w="3686" w:type="dxa"/>
            <w:vMerge/>
          </w:tcPr>
          <w:p w:rsidR="00EB2E06" w:rsidRPr="00510CCD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EB2E06" w:rsidRPr="00510CCD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Update IALA Guideline 1107 on the reporting of results of e-navigation testbeds</w:t>
            </w:r>
          </w:p>
        </w:tc>
        <w:tc>
          <w:tcPr>
            <w:tcW w:w="2410" w:type="dxa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Review guideline 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del w:id="159" w:author="Brödje, Anders" w:date="2016-03-17T11:15:00Z">
              <w:r w:rsidRPr="00510CCD" w:rsidDel="00CB0C27">
                <w:rPr>
                  <w:rFonts w:ascii="Calibri" w:hAnsi="Calibri" w:cs="Arial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del w:id="160" w:author="Brödje, Anders" w:date="2016-03-17T11:15:00Z">
              <w:r w:rsidRPr="00510CCD" w:rsidDel="00CB0C27">
                <w:rPr>
                  <w:rFonts w:ascii="Calibri" w:hAnsi="Calibri" w:cs="Arial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  <w:del w:id="161" w:author="Brödje, Anders" w:date="2016-03-17T11:15:00Z">
              <w:r w:rsidRPr="00510CCD" w:rsidDel="00CB0C27">
                <w:rPr>
                  <w:rFonts w:ascii="Calibri" w:hAnsi="Calibri" w:cs="Arial"/>
                </w:rPr>
                <w:delText>x</w:delText>
              </w:r>
            </w:del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rPr>
                <w:rFonts w:ascii="Calibri" w:hAnsi="Calibri" w:cs="Arial"/>
                <w:sz w:val="16"/>
                <w:szCs w:val="16"/>
              </w:rPr>
            </w:pPr>
            <w:del w:id="162" w:author="Brödje, Anders" w:date="2016-03-17T11:15:00Z">
              <w:r w:rsidRPr="00510CCD" w:rsidDel="00CB0C27">
                <w:rPr>
                  <w:rFonts w:ascii="Calibri" w:hAnsi="Calibri" w:cs="Arial"/>
                  <w:sz w:val="16"/>
                  <w:szCs w:val="16"/>
                </w:rPr>
                <w:delText>Not started</w:delText>
              </w:r>
            </w:del>
            <w:ins w:id="163" w:author="Brödje, Anders" w:date="2016-03-17T11:15:00Z">
              <w:r w:rsidR="00CB0C27">
                <w:rPr>
                  <w:rFonts w:ascii="Calibri" w:hAnsi="Calibri" w:cs="Arial"/>
                  <w:sz w:val="16"/>
                  <w:szCs w:val="16"/>
                </w:rPr>
                <w:t>Completed</w:t>
              </w:r>
            </w:ins>
          </w:p>
        </w:tc>
      </w:tr>
      <w:tr w:rsidR="00EB2E06" w:rsidRPr="00510CCD" w:rsidTr="003862F3">
        <w:tc>
          <w:tcPr>
            <w:tcW w:w="3686" w:type="dxa"/>
          </w:tcPr>
          <w:p w:rsidR="00EB2E06" w:rsidRPr="00510CCD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Analysis of results of testbeds</w:t>
            </w:r>
          </w:p>
        </w:tc>
        <w:tc>
          <w:tcPr>
            <w:tcW w:w="5283" w:type="dxa"/>
            <w:vAlign w:val="center"/>
          </w:tcPr>
          <w:p w:rsidR="00EA6A28" w:rsidRPr="00510CCD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</w:rPr>
            </w:pPr>
            <w:r w:rsidRPr="00510CCD">
              <w:rPr>
                <w:rFonts w:ascii="Calibri" w:eastAsiaTheme="minorEastAsia" w:hAnsi="Calibri" w:cs="Arial"/>
              </w:rPr>
              <w:t xml:space="preserve">Monitor </w:t>
            </w:r>
            <w:r w:rsidR="008E4205" w:rsidRPr="00510CCD">
              <w:rPr>
                <w:rFonts w:ascii="Calibri" w:eastAsiaTheme="minorEastAsia" w:hAnsi="Calibri" w:cs="Arial"/>
              </w:rPr>
              <w:t>t</w:t>
            </w:r>
            <w:r w:rsidR="00EB2E06" w:rsidRPr="00510CCD">
              <w:rPr>
                <w:rFonts w:ascii="Calibri" w:hAnsi="Calibri" w:cs="Arial"/>
              </w:rPr>
              <w:t xml:space="preserve">estbed outcomes (lessons learnt) and </w:t>
            </w:r>
            <w:r w:rsidRPr="00510CCD">
              <w:rPr>
                <w:rFonts w:ascii="Calibri" w:eastAsiaTheme="minorEastAsia" w:hAnsi="Calibri" w:cs="Arial"/>
              </w:rPr>
              <w:t>advise the membership as appropriate</w:t>
            </w:r>
          </w:p>
        </w:tc>
        <w:tc>
          <w:tcPr>
            <w:tcW w:w="2410" w:type="dxa"/>
            <w:vAlign w:val="center"/>
          </w:tcPr>
          <w:p w:rsidR="00EB2E06" w:rsidRPr="00510CCD" w:rsidRDefault="003102A7" w:rsidP="003102A7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 w:cs="Arial"/>
              </w:rPr>
            </w:pPr>
            <w:r w:rsidRPr="00510CCD">
              <w:rPr>
                <w:rFonts w:ascii="Calibri" w:eastAsiaTheme="minorEastAsia" w:hAnsi="Calibri" w:cs="Arial"/>
              </w:rPr>
              <w:t>Monitor and communicate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EB2E06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7D223E" w:rsidRPr="00510CCD" w:rsidTr="003862F3">
        <w:tc>
          <w:tcPr>
            <w:tcW w:w="3686" w:type="dxa"/>
            <w:vMerge w:val="restart"/>
          </w:tcPr>
          <w:p w:rsidR="007D223E" w:rsidRPr="00510CCD" w:rsidRDefault="007D223E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t>Assistance to the IALA Membership</w:t>
            </w:r>
          </w:p>
        </w:tc>
        <w:tc>
          <w:tcPr>
            <w:tcW w:w="5283" w:type="dxa"/>
            <w:vAlign w:val="center"/>
          </w:tcPr>
          <w:p w:rsidR="00EA6A28" w:rsidRPr="00510CCD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 xml:space="preserve">Provide guidance to </w:t>
            </w:r>
            <w:r w:rsidR="007D223E" w:rsidRPr="00510CCD">
              <w:rPr>
                <w:rFonts w:ascii="Calibri" w:hAnsi="Calibri"/>
              </w:rPr>
              <w:t xml:space="preserve">IALA </w:t>
            </w:r>
            <w:r w:rsidRPr="00510CCD">
              <w:rPr>
                <w:rFonts w:ascii="Calibri" w:eastAsiaTheme="minorEastAsia" w:hAnsi="Calibri"/>
              </w:rPr>
              <w:t>m</w:t>
            </w:r>
            <w:r w:rsidR="007D223E" w:rsidRPr="00510CCD">
              <w:rPr>
                <w:rFonts w:ascii="Calibri" w:hAnsi="Calibri"/>
              </w:rPr>
              <w:t xml:space="preserve">embers to </w:t>
            </w:r>
            <w:r w:rsidRPr="00510CCD">
              <w:rPr>
                <w:rFonts w:ascii="Calibri" w:eastAsiaTheme="minorEastAsia" w:hAnsi="Calibri"/>
              </w:rPr>
              <w:t xml:space="preserve">formulate </w:t>
            </w:r>
            <w:r w:rsidR="007D223E" w:rsidRPr="00510CCD">
              <w:rPr>
                <w:rFonts w:ascii="Calibri" w:hAnsi="Calibri"/>
              </w:rPr>
              <w:t xml:space="preserve">the scope </w:t>
            </w:r>
            <w:r w:rsidRPr="00510CCD">
              <w:rPr>
                <w:rFonts w:ascii="Calibri" w:eastAsiaTheme="minorEastAsia" w:hAnsi="Calibri"/>
              </w:rPr>
              <w:t xml:space="preserve">and topics </w:t>
            </w:r>
            <w:r w:rsidR="007D223E" w:rsidRPr="00510CCD">
              <w:rPr>
                <w:rFonts w:ascii="Calibri" w:hAnsi="Calibri"/>
              </w:rPr>
              <w:t>of their testbeds</w:t>
            </w:r>
          </w:p>
        </w:tc>
        <w:tc>
          <w:tcPr>
            <w:tcW w:w="2410" w:type="dxa"/>
            <w:vAlign w:val="center"/>
          </w:tcPr>
          <w:p w:rsidR="007D223E" w:rsidRPr="00510CCD" w:rsidRDefault="003102A7" w:rsidP="00EB2E06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</w:rPr>
            </w:pPr>
            <w:r w:rsidRPr="00510CCD">
              <w:rPr>
                <w:rFonts w:ascii="Calibri" w:eastAsiaTheme="minorEastAsia" w:hAnsi="Calibri"/>
              </w:rPr>
              <w:t xml:space="preserve">Guidance and </w:t>
            </w:r>
            <w:r w:rsidR="007D223E" w:rsidRPr="00510CCD">
              <w:rPr>
                <w:rFonts w:ascii="Calibri" w:hAnsi="Calibri"/>
              </w:rPr>
              <w:t>Technical cooperation initiatives</w:t>
            </w:r>
          </w:p>
        </w:tc>
        <w:tc>
          <w:tcPr>
            <w:tcW w:w="465" w:type="dxa"/>
            <w:vAlign w:val="center"/>
          </w:tcPr>
          <w:p w:rsidR="007D223E" w:rsidRPr="00510CCD" w:rsidRDefault="007F33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510CCD" w:rsidRDefault="007D223E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7D223E" w:rsidRPr="00510CCD" w:rsidRDefault="008B16DA" w:rsidP="00EB2E06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O</w:t>
            </w:r>
            <w:r w:rsidR="007D223E" w:rsidRPr="00510CCD">
              <w:rPr>
                <w:rFonts w:ascii="Calibri" w:hAnsi="Calibri"/>
                <w:sz w:val="16"/>
                <w:szCs w:val="16"/>
              </w:rPr>
              <w:t>ngoing</w:t>
            </w:r>
          </w:p>
        </w:tc>
      </w:tr>
      <w:tr w:rsidR="003A0EBF" w:rsidRPr="00510CCD" w:rsidTr="003862F3">
        <w:tc>
          <w:tcPr>
            <w:tcW w:w="3686" w:type="dxa"/>
            <w:vMerge/>
          </w:tcPr>
          <w:p w:rsidR="003A0EBF" w:rsidRPr="00510CCD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EA6A28" w:rsidRPr="00510CCD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 xml:space="preserve">Jointly (with WG 1) develop </w:t>
            </w:r>
            <w:r w:rsidR="003A0EBF" w:rsidRPr="00510CCD">
              <w:rPr>
                <w:rFonts w:ascii="Calibri" w:hAnsi="Calibri"/>
              </w:rPr>
              <w:t xml:space="preserve">an IALA Seminar </w:t>
            </w:r>
            <w:r w:rsidRPr="00510CCD">
              <w:rPr>
                <w:rFonts w:ascii="Calibri" w:eastAsiaTheme="minorEastAsia" w:hAnsi="Calibri"/>
              </w:rPr>
              <w:t xml:space="preserve">to </w:t>
            </w:r>
            <w:r w:rsidRPr="00510CCD">
              <w:rPr>
                <w:rFonts w:ascii="Calibri" w:eastAsiaTheme="minorEastAsia" w:hAnsi="Calibri"/>
              </w:rPr>
              <w:lastRenderedPageBreak/>
              <w:t xml:space="preserve">include </w:t>
            </w:r>
            <w:r w:rsidR="003A0EBF" w:rsidRPr="00510CCD">
              <w:rPr>
                <w:rFonts w:ascii="Calibri" w:hAnsi="Calibri"/>
              </w:rPr>
              <w:t>e-navigation testbed</w:t>
            </w:r>
            <w:r w:rsidRPr="00510CCD">
              <w:rPr>
                <w:rFonts w:ascii="Calibri" w:eastAsiaTheme="minorEastAsia" w:hAnsi="Calibri"/>
              </w:rPr>
              <w:t>s</w:t>
            </w:r>
            <w:r w:rsidR="003A0EBF" w:rsidRPr="00510CCD">
              <w:rPr>
                <w:rFonts w:ascii="Calibri" w:hAnsi="Calibri"/>
              </w:rPr>
              <w:t xml:space="preserve"> in 2016/17</w:t>
            </w:r>
          </w:p>
        </w:tc>
        <w:tc>
          <w:tcPr>
            <w:tcW w:w="2410" w:type="dxa"/>
            <w:vAlign w:val="center"/>
          </w:tcPr>
          <w:p w:rsidR="003A0EBF" w:rsidRPr="00510CCD" w:rsidRDefault="003A0EBF" w:rsidP="003102A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lastRenderedPageBreak/>
              <w:t>Develop proposal</w:t>
            </w:r>
            <w:r w:rsidR="003102A7" w:rsidRPr="00510CCD">
              <w:rPr>
                <w:rFonts w:ascii="Calibri" w:eastAsiaTheme="minorEastAsia" w:hAnsi="Calibri"/>
              </w:rPr>
              <w:t xml:space="preserve"> with WG </w:t>
            </w:r>
            <w:r w:rsidR="003102A7" w:rsidRPr="00510CCD">
              <w:rPr>
                <w:rFonts w:ascii="Calibri" w:eastAsiaTheme="minorEastAsia" w:hAnsi="Calibri"/>
              </w:rPr>
              <w:lastRenderedPageBreak/>
              <w:t>1</w:t>
            </w:r>
            <w:r w:rsidRPr="00510CCD">
              <w:rPr>
                <w:rFonts w:ascii="Calibri" w:hAnsi="Calibri"/>
              </w:rPr>
              <w:t>/seek Council approval</w:t>
            </w:r>
          </w:p>
        </w:tc>
        <w:tc>
          <w:tcPr>
            <w:tcW w:w="465" w:type="dxa"/>
            <w:vAlign w:val="center"/>
          </w:tcPr>
          <w:p w:rsidR="003A0EBF" w:rsidRPr="00510CCD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lastRenderedPageBreak/>
              <w:t>2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510CCD" w:rsidRDefault="003A0EBF" w:rsidP="00A17F5D">
            <w:pPr>
              <w:rPr>
                <w:rFonts w:ascii="Calibri" w:hAnsi="Calibri"/>
                <w:sz w:val="16"/>
                <w:szCs w:val="16"/>
              </w:rPr>
            </w:pPr>
            <w:del w:id="164" w:author="通常利用時" w:date="2016-03-18T23:17:00Z">
              <w:r w:rsidRPr="00510CCD" w:rsidDel="00A17F5D">
                <w:rPr>
                  <w:rFonts w:ascii="Calibri" w:hAnsi="Calibri"/>
                  <w:sz w:val="16"/>
                  <w:szCs w:val="16"/>
                </w:rPr>
                <w:delText xml:space="preserve">Not </w:delText>
              </w:r>
            </w:del>
            <w:del w:id="165" w:author="Brödje, Anders" w:date="2016-03-17T11:15:00Z">
              <w:r w:rsidRPr="00510CCD" w:rsidDel="00CB0C27">
                <w:rPr>
                  <w:rFonts w:ascii="Calibri" w:hAnsi="Calibri"/>
                  <w:sz w:val="16"/>
                  <w:szCs w:val="16"/>
                </w:rPr>
                <w:lastRenderedPageBreak/>
                <w:delText>started</w:delText>
              </w:r>
            </w:del>
            <w:ins w:id="166" w:author="Brödje, Anders" w:date="2016-03-17T11:15:00Z">
              <w:r w:rsidR="00CB0C27">
                <w:rPr>
                  <w:rFonts w:ascii="Calibri" w:hAnsi="Calibri"/>
                  <w:sz w:val="16"/>
                  <w:szCs w:val="16"/>
                </w:rPr>
                <w:t>Completed</w:t>
              </w:r>
            </w:ins>
          </w:p>
        </w:tc>
      </w:tr>
      <w:tr w:rsidR="003A0EBF" w:rsidRPr="00510CCD" w:rsidTr="003862F3">
        <w:tc>
          <w:tcPr>
            <w:tcW w:w="3686" w:type="dxa"/>
            <w:vMerge/>
          </w:tcPr>
          <w:p w:rsidR="003A0EBF" w:rsidRPr="00510CCD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A0EBF" w:rsidRPr="00510CCD" w:rsidRDefault="003A0EBF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Risk assessment and management plan</w:t>
            </w:r>
          </w:p>
        </w:tc>
        <w:tc>
          <w:tcPr>
            <w:tcW w:w="2410" w:type="dxa"/>
          </w:tcPr>
          <w:p w:rsidR="003A0EBF" w:rsidRPr="00510CCD" w:rsidRDefault="003A0EBF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Risk Management Plan</w:t>
            </w:r>
          </w:p>
        </w:tc>
        <w:tc>
          <w:tcPr>
            <w:tcW w:w="465" w:type="dxa"/>
            <w:vAlign w:val="center"/>
          </w:tcPr>
          <w:p w:rsidR="003A0EBF" w:rsidRPr="00510CCD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510CCD" w:rsidRDefault="00B73CE0" w:rsidP="00EB2E06">
            <w:pPr>
              <w:rPr>
                <w:rFonts w:ascii="Calibri" w:hAnsi="Calibri"/>
                <w:sz w:val="16"/>
                <w:szCs w:val="16"/>
              </w:rPr>
            </w:pPr>
            <w:ins w:id="167" w:author="Brödje, Anders" w:date="2016-03-17T11:16:00Z">
              <w:r w:rsidRPr="00B73CE0">
                <w:rPr>
                  <w:rFonts w:ascii="Calibri" w:hAnsi="Calibri"/>
                  <w:sz w:val="16"/>
                  <w:szCs w:val="16"/>
                  <w:highlight w:val="yellow"/>
                  <w:rPrChange w:id="168" w:author="Brödje, Anders" w:date="2016-03-17T11:16:00Z">
                    <w:rPr>
                      <w:rFonts w:ascii="Calibri" w:hAnsi="Calibri"/>
                      <w:sz w:val="16"/>
                      <w:szCs w:val="16"/>
                    </w:rPr>
                  </w:rPrChange>
                </w:rPr>
                <w:t>Move task to WG1</w:t>
              </w:r>
            </w:ins>
          </w:p>
        </w:tc>
      </w:tr>
      <w:tr w:rsidR="003A0EBF" w:rsidRPr="00510CCD" w:rsidTr="003862F3">
        <w:tc>
          <w:tcPr>
            <w:tcW w:w="3686" w:type="dxa"/>
            <w:vMerge/>
          </w:tcPr>
          <w:p w:rsidR="003A0EBF" w:rsidRPr="00510CCD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A0EBF" w:rsidRPr="00510CCD" w:rsidRDefault="00DE537F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Revise and maintain e-Navigation roadmap</w:t>
            </w:r>
          </w:p>
        </w:tc>
        <w:tc>
          <w:tcPr>
            <w:tcW w:w="2410" w:type="dxa"/>
          </w:tcPr>
          <w:p w:rsidR="003A0EBF" w:rsidRPr="00510CCD" w:rsidRDefault="00DE537F" w:rsidP="00EB2E06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Plan and Liaison notes</w:t>
            </w:r>
          </w:p>
        </w:tc>
        <w:tc>
          <w:tcPr>
            <w:tcW w:w="465" w:type="dxa"/>
            <w:vAlign w:val="center"/>
          </w:tcPr>
          <w:p w:rsidR="003A0EBF" w:rsidRPr="00510CCD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DE537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DE537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CB0C27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ins w:id="169" w:author="Brödje, Anders" w:date="2016-03-17T11:18:00Z">
              <w:r w:rsidRPr="00510CCD">
                <w:rPr>
                  <w:rFonts w:ascii="Calibri" w:hAnsi="Calibri" w:cs="Arial"/>
                  <w:color w:val="000000" w:themeColor="text1"/>
                </w:rPr>
                <w:t>x</w:t>
              </w:r>
            </w:ins>
          </w:p>
        </w:tc>
        <w:tc>
          <w:tcPr>
            <w:tcW w:w="284" w:type="dxa"/>
            <w:vAlign w:val="center"/>
          </w:tcPr>
          <w:p w:rsidR="003A0EBF" w:rsidRPr="00510CCD" w:rsidRDefault="00DE537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del w:id="170" w:author="Brödje, Anders" w:date="2016-03-17T11:19:00Z">
              <w:r w:rsidRPr="00510CCD" w:rsidDel="00CB0C27">
                <w:rPr>
                  <w:rFonts w:ascii="Calibri" w:hAnsi="Calibri" w:cs="Arial"/>
                  <w:color w:val="000000" w:themeColor="text1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510CCD" w:rsidRDefault="00B73CE0" w:rsidP="00EB2E06">
            <w:pPr>
              <w:rPr>
                <w:rFonts w:ascii="Calibri" w:hAnsi="Calibri"/>
                <w:sz w:val="16"/>
                <w:szCs w:val="16"/>
              </w:rPr>
            </w:pPr>
            <w:ins w:id="171" w:author="Brödje, Anders" w:date="2016-03-17T11:20:00Z">
              <w:r w:rsidRPr="00B73CE0">
                <w:rPr>
                  <w:rFonts w:ascii="Calibri" w:hAnsi="Calibri"/>
                  <w:sz w:val="16"/>
                  <w:szCs w:val="16"/>
                  <w:highlight w:val="yellow"/>
                  <w:rPrChange w:id="172" w:author="Brödje, Anders" w:date="2016-03-17T11:20:00Z">
                    <w:rPr>
                      <w:rFonts w:ascii="Calibri" w:hAnsi="Calibri"/>
                      <w:sz w:val="16"/>
                      <w:szCs w:val="16"/>
                    </w:rPr>
                  </w:rPrChange>
                </w:rPr>
                <w:t>Aim for completion at ENAV19</w:t>
              </w:r>
            </w:ins>
          </w:p>
        </w:tc>
      </w:tr>
      <w:tr w:rsidR="00293779" w:rsidRPr="00510CCD" w:rsidTr="003862F3">
        <w:tc>
          <w:tcPr>
            <w:tcW w:w="3686" w:type="dxa"/>
            <w:vMerge w:val="restart"/>
          </w:tcPr>
          <w:p w:rsidR="00293779" w:rsidRPr="00510CCD" w:rsidRDefault="007D223E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Discussion platform</w:t>
            </w:r>
          </w:p>
        </w:tc>
        <w:tc>
          <w:tcPr>
            <w:tcW w:w="5283" w:type="dxa"/>
            <w:vAlign w:val="center"/>
          </w:tcPr>
          <w:p w:rsidR="00293779" w:rsidRPr="00510CCD" w:rsidRDefault="00293779" w:rsidP="0049060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293779" w:rsidRPr="00510CCD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DE537F" w:rsidRPr="00510CCD" w:rsidRDefault="00B73CE0" w:rsidP="00DE537F">
            <w:pPr>
              <w:rPr>
                <w:rFonts w:ascii="Calibri" w:hAnsi="Calibri" w:cs="Arial"/>
                <w:sz w:val="16"/>
                <w:szCs w:val="16"/>
              </w:rPr>
            </w:pPr>
            <w:r w:rsidRPr="00B73CE0">
              <w:rPr>
                <w:rFonts w:ascii="Calibri" w:hAnsi="Calibri" w:cs="Arial"/>
                <w:sz w:val="16"/>
                <w:szCs w:val="16"/>
                <w:highlight w:val="yellow"/>
                <w:lang w:eastAsia="ja-JP"/>
                <w:rPrChange w:id="173" w:author="Brödje, Anders" w:date="2016-03-17T11:17:00Z">
                  <w:rPr>
                    <w:rFonts w:ascii="Calibri" w:hAnsi="Calibri" w:cs="Arial"/>
                    <w:sz w:val="16"/>
                    <w:szCs w:val="16"/>
                    <w:lang w:eastAsia="ja-JP"/>
                  </w:rPr>
                </w:rPrChange>
              </w:rPr>
              <w:t>Withdrawn</w:t>
            </w:r>
          </w:p>
        </w:tc>
      </w:tr>
      <w:tr w:rsidR="008D1868" w:rsidRPr="00510CCD" w:rsidTr="003862F3">
        <w:tc>
          <w:tcPr>
            <w:tcW w:w="3686" w:type="dxa"/>
            <w:vMerge/>
          </w:tcPr>
          <w:p w:rsidR="008D1868" w:rsidRPr="00510CCD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EA6A28" w:rsidRPr="00510CCD" w:rsidRDefault="003102A7" w:rsidP="003B13A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>Develop and monitor</w:t>
            </w:r>
            <w:r w:rsidR="008D1868" w:rsidRPr="00510CCD">
              <w:rPr>
                <w:rFonts w:ascii="Calibri" w:hAnsi="Calibri"/>
              </w:rPr>
              <w:t xml:space="preserve">  fora to discuss testbed-related issues</w:t>
            </w:r>
          </w:p>
        </w:tc>
        <w:tc>
          <w:tcPr>
            <w:tcW w:w="2410" w:type="dxa"/>
            <w:vAlign w:val="center"/>
          </w:tcPr>
          <w:p w:rsidR="008D1868" w:rsidRPr="00510CCD" w:rsidRDefault="008D1868" w:rsidP="003102A7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Establish and maintain </w:t>
            </w:r>
            <w:r w:rsidR="003102A7" w:rsidRPr="00510CCD">
              <w:rPr>
                <w:rFonts w:ascii="Calibri" w:hAnsi="Calibri"/>
              </w:rPr>
              <w:t>fora</w:t>
            </w: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 w:rsidDel="002551AB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CB0C27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174" w:author="Brödje, Anders" w:date="2016-03-17T11:18:00Z">
              <w:r w:rsidRPr="00510CCD">
                <w:rPr>
                  <w:rFonts w:ascii="Calibri" w:hAnsi="Calibri" w:cs="Arial"/>
                  <w:color w:val="000000" w:themeColor="text1"/>
                </w:rPr>
                <w:t>x</w:t>
              </w:r>
            </w:ins>
            <w:del w:id="175" w:author="Brödje, Anders" w:date="2016-03-17T11:18:00Z">
              <w:r w:rsidR="003102A7" w:rsidRPr="00510CCD" w:rsidDel="00CB0C27">
                <w:rPr>
                  <w:rFonts w:ascii="Calibri" w:hAnsi="Calibri" w:cs="Arial"/>
                  <w:lang w:eastAsia="ja-JP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8D1868" w:rsidRPr="00510CCD" w:rsidRDefault="00CB0C27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176" w:author="Brödje, Anders" w:date="2016-03-17T11:19:00Z">
              <w:r w:rsidRPr="00510CCD">
                <w:rPr>
                  <w:rFonts w:ascii="Calibri" w:hAnsi="Calibri" w:cs="Arial"/>
                  <w:color w:val="000000" w:themeColor="text1"/>
                </w:rPr>
                <w:t>x</w:t>
              </w:r>
            </w:ins>
            <w:del w:id="177" w:author="Brödje, Anders" w:date="2016-03-17T11:19:00Z">
              <w:r w:rsidR="003102A7" w:rsidRPr="00510CCD" w:rsidDel="00CB0C27">
                <w:rPr>
                  <w:rFonts w:ascii="Calibri" w:hAnsi="Calibri" w:cs="Arial"/>
                  <w:lang w:eastAsia="ja-JP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8D1868" w:rsidRPr="00510CCD" w:rsidRDefault="00CB0C27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ins w:id="178" w:author="Brödje, Anders" w:date="2016-03-17T11:19:00Z">
              <w:r w:rsidRPr="00510CCD">
                <w:rPr>
                  <w:rFonts w:ascii="Calibri" w:hAnsi="Calibri" w:cs="Arial"/>
                  <w:color w:val="000000" w:themeColor="text1"/>
                </w:rPr>
                <w:t>x</w:t>
              </w:r>
            </w:ins>
            <w:del w:id="179" w:author="Brödje, Anders" w:date="2016-03-17T11:19:00Z">
              <w:r w:rsidR="003102A7" w:rsidRPr="00510CCD" w:rsidDel="00CB0C27">
                <w:rPr>
                  <w:rFonts w:ascii="Calibri" w:hAnsi="Calibri" w:cs="Arial"/>
                  <w:lang w:eastAsia="ja-JP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8D1868" w:rsidRPr="00510CCD" w:rsidRDefault="008D1868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Recommenced</w:t>
            </w:r>
          </w:p>
        </w:tc>
      </w:tr>
      <w:tr w:rsidR="008D1868" w:rsidRPr="00510CCD" w:rsidTr="003862F3">
        <w:tc>
          <w:tcPr>
            <w:tcW w:w="3686" w:type="dxa"/>
            <w:vMerge w:val="restart"/>
          </w:tcPr>
          <w:p w:rsidR="008D1868" w:rsidRPr="00510CCD" w:rsidRDefault="00686914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Implementation</w:t>
            </w:r>
          </w:p>
        </w:tc>
        <w:tc>
          <w:tcPr>
            <w:tcW w:w="5283" w:type="dxa"/>
            <w:vAlign w:val="center"/>
          </w:tcPr>
          <w:p w:rsidR="008D1868" w:rsidRPr="00510CCD" w:rsidRDefault="008D1868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 w:rsidDel="00324197">
              <w:rPr>
                <w:rFonts w:ascii="Calibri" w:hAnsi="Calibri"/>
                <w:lang w:val="en-IE"/>
              </w:rPr>
              <w:t xml:space="preserve">Liaise with IMO on e-navigation </w:t>
            </w:r>
            <w:r w:rsidRPr="00510CCD">
              <w:rPr>
                <w:rFonts w:ascii="Calibri" w:hAnsi="Calibri"/>
                <w:lang w:val="en-IE"/>
              </w:rPr>
              <w:t xml:space="preserve">implementation and related regulatory </w:t>
            </w:r>
            <w:r w:rsidRPr="00510CCD" w:rsidDel="00324197">
              <w:rPr>
                <w:rFonts w:ascii="Calibri" w:hAnsi="Calibri"/>
                <w:lang w:val="en-IE"/>
              </w:rPr>
              <w:t>matters</w:t>
            </w:r>
          </w:p>
        </w:tc>
        <w:tc>
          <w:tcPr>
            <w:tcW w:w="2410" w:type="dxa"/>
            <w:vAlign w:val="center"/>
          </w:tcPr>
          <w:p w:rsidR="008D1868" w:rsidRPr="00510CCD" w:rsidRDefault="008D1868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 w:rsidDel="00324197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8D1868" w:rsidRPr="00510CCD" w:rsidRDefault="008D1868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 xml:space="preserve">As required </w:t>
            </w:r>
          </w:p>
        </w:tc>
      </w:tr>
      <w:tr w:rsidR="008D1868" w:rsidRPr="00510CCD" w:rsidTr="003862F3">
        <w:tc>
          <w:tcPr>
            <w:tcW w:w="3686" w:type="dxa"/>
            <w:vMerge/>
          </w:tcPr>
          <w:p w:rsidR="008D1868" w:rsidRPr="00510CCD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8D1868" w:rsidRPr="00510CCD" w:rsidRDefault="008D186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Monitor and analyse the execution of relevant tasks, in particular those in the IMO e-Navigation strategy implementation plan</w:t>
            </w:r>
            <w:r w:rsidRPr="00510CCD" w:rsidDel="00324197">
              <w:rPr>
                <w:rFonts w:ascii="Calibri" w:hAnsi="Calibri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8D1868" w:rsidRPr="00510CCD" w:rsidRDefault="008D1868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 w:rsidDel="002551AB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510CCD" w:rsidRDefault="00B73CE0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B73CE0">
              <w:rPr>
                <w:rFonts w:ascii="Calibri" w:hAnsi="Calibri" w:cs="Arial"/>
                <w:sz w:val="16"/>
                <w:szCs w:val="16"/>
                <w:highlight w:val="yellow"/>
                <w:rPrChange w:id="180" w:author="Brödje, Anders" w:date="2016-03-17T11:21:00Z">
                  <w:rPr>
                    <w:rFonts w:ascii="Calibri" w:hAnsi="Calibri" w:cs="Arial"/>
                    <w:sz w:val="16"/>
                    <w:szCs w:val="16"/>
                  </w:rPr>
                </w:rPrChange>
              </w:rPr>
              <w:t xml:space="preserve">As required </w:t>
            </w:r>
            <w:ins w:id="181" w:author="Brödje, Anders" w:date="2016-03-17T11:21:00Z">
              <w:r w:rsidRPr="00B73CE0">
                <w:rPr>
                  <w:rFonts w:ascii="Calibri" w:hAnsi="Calibri" w:cs="Arial"/>
                  <w:sz w:val="16"/>
                  <w:szCs w:val="16"/>
                  <w:highlight w:val="yellow"/>
                  <w:rPrChange w:id="182" w:author="Brödje, Anders" w:date="2016-03-17T11:21:00Z">
                    <w:rPr>
                      <w:rFonts w:ascii="Calibri" w:hAnsi="Calibri" w:cs="Arial"/>
                      <w:sz w:val="16"/>
                      <w:szCs w:val="16"/>
                    </w:rPr>
                  </w:rPrChange>
                </w:rPr>
                <w:t>and for items within IALA’s remit</w:t>
              </w:r>
            </w:ins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Provide implementation guidance on developments in the e-Navigation domain, in cooperation with other IGO/NGOs</w:t>
            </w:r>
          </w:p>
        </w:tc>
        <w:tc>
          <w:tcPr>
            <w:tcW w:w="2410" w:type="dxa"/>
            <w:vAlign w:val="center"/>
          </w:tcPr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Provide guidance and support to the decision-making process related to the implementation of e-navigation </w:t>
            </w:r>
          </w:p>
        </w:tc>
        <w:tc>
          <w:tcPr>
            <w:tcW w:w="2410" w:type="dxa"/>
            <w:vAlign w:val="center"/>
          </w:tcPr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 w:rsidP="0051333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Support IMO with the future development and implementation of e-navigation</w:t>
            </w:r>
            <w:del w:id="183" w:author="Brödje, Anders" w:date="2016-03-17T11:22:00Z">
              <w:r w:rsidRPr="00510CCD" w:rsidDel="00CB0C27">
                <w:rPr>
                  <w:rFonts w:ascii="Calibri" w:hAnsi="Calibri"/>
                </w:rPr>
                <w:delText xml:space="preserve"> </w:delText>
              </w:r>
            </w:del>
            <w:r w:rsidRPr="00510CCD">
              <w:rPr>
                <w:rFonts w:ascii="Calibri" w:hAnsi="Calibri"/>
              </w:rPr>
              <w:t xml:space="preserve"> </w:t>
            </w:r>
            <w:r w:rsidR="00C7301B" w:rsidRPr="00510CCD">
              <w:rPr>
                <w:rFonts w:ascii="Calibri" w:hAnsi="Calibri"/>
              </w:rPr>
              <w:t>and contribute to related tasks</w:t>
            </w:r>
          </w:p>
        </w:tc>
        <w:tc>
          <w:tcPr>
            <w:tcW w:w="2410" w:type="dxa"/>
            <w:vAlign w:val="center"/>
          </w:tcPr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 w:rsidP="0051333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del w:id="184" w:author="Brödje, Anders" w:date="2016-03-17T11:22:00Z">
              <w:r w:rsidRPr="00510CCD" w:rsidDel="00CB0C27">
                <w:rPr>
                  <w:rFonts w:ascii="Calibri" w:hAnsi="Calibri"/>
                </w:rPr>
                <w:delText xml:space="preserve"> </w:delText>
              </w:r>
            </w:del>
            <w:r w:rsidRPr="00510CCD">
              <w:rPr>
                <w:rFonts w:ascii="Calibri" w:hAnsi="Calibri"/>
              </w:rPr>
              <w:t>Monitor ship board developments in order to provide appropriate e-Navigation services;</w:t>
            </w:r>
          </w:p>
        </w:tc>
        <w:tc>
          <w:tcPr>
            <w:tcW w:w="2410" w:type="dxa"/>
            <w:vAlign w:val="center"/>
          </w:tcPr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510CCD" w:rsidRDefault="00B73CE0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B73CE0">
              <w:rPr>
                <w:rFonts w:ascii="Calibri" w:hAnsi="Calibri" w:cs="Arial"/>
                <w:sz w:val="16"/>
                <w:szCs w:val="16"/>
                <w:highlight w:val="yellow"/>
                <w:rPrChange w:id="185" w:author="Brödje, Anders" w:date="2016-03-17T11:23:00Z">
                  <w:rPr>
                    <w:rFonts w:ascii="Calibri" w:hAnsi="Calibri" w:cs="Arial"/>
                    <w:sz w:val="16"/>
                    <w:szCs w:val="16"/>
                  </w:rPr>
                </w:rPrChange>
              </w:rPr>
              <w:t>On</w:t>
            </w:r>
            <w:del w:id="186" w:author="Brödje, Anders" w:date="2016-03-17T11:23:00Z">
              <w:r w:rsidRPr="00B73CE0">
                <w:rPr>
                  <w:rFonts w:ascii="Calibri" w:hAnsi="Calibri" w:cs="Arial"/>
                  <w:sz w:val="16"/>
                  <w:szCs w:val="16"/>
                  <w:highlight w:val="yellow"/>
                  <w:rPrChange w:id="187" w:author="Brödje, Anders" w:date="2016-03-17T11:23:00Z">
                    <w:rPr>
                      <w:rFonts w:ascii="Calibri" w:hAnsi="Calibri" w:cs="Arial"/>
                      <w:sz w:val="16"/>
                      <w:szCs w:val="16"/>
                    </w:rPr>
                  </w:rPrChange>
                </w:rPr>
                <w:delText xml:space="preserve"> </w:delText>
              </w:r>
            </w:del>
            <w:r w:rsidRPr="00B73CE0">
              <w:rPr>
                <w:rFonts w:ascii="Calibri" w:hAnsi="Calibri" w:cs="Arial"/>
                <w:sz w:val="16"/>
                <w:szCs w:val="16"/>
                <w:highlight w:val="yellow"/>
                <w:rPrChange w:id="188" w:author="Brödje, Anders" w:date="2016-03-17T11:23:00Z">
                  <w:rPr>
                    <w:rFonts w:ascii="Calibri" w:hAnsi="Calibri" w:cs="Arial"/>
                    <w:sz w:val="16"/>
                    <w:szCs w:val="16"/>
                  </w:rPr>
                </w:rPrChange>
              </w:rPr>
              <w:t>going</w:t>
            </w:r>
            <w:ins w:id="189" w:author="Brödje, Anders" w:date="2016-03-17T11:23:00Z">
              <w:r w:rsidRPr="00B73CE0">
                <w:rPr>
                  <w:rFonts w:ascii="Calibri" w:hAnsi="Calibri" w:cs="Arial"/>
                  <w:sz w:val="16"/>
                  <w:szCs w:val="16"/>
                  <w:highlight w:val="yellow"/>
                  <w:rPrChange w:id="190" w:author="Brödje, Anders" w:date="2016-03-17T11:23:00Z">
                    <w:rPr>
                      <w:rFonts w:ascii="Calibri" w:hAnsi="Calibri" w:cs="Arial"/>
                      <w:sz w:val="16"/>
                      <w:szCs w:val="16"/>
                    </w:rPr>
                  </w:rPrChange>
                </w:rPr>
                <w:t xml:space="preserve"> in conjunction with WG5</w:t>
              </w:r>
            </w:ins>
          </w:p>
        </w:tc>
      </w:tr>
      <w:tr w:rsidR="003B6615" w:rsidRPr="00510CCD" w:rsidTr="003862F3">
        <w:tc>
          <w:tcPr>
            <w:tcW w:w="3686" w:type="dxa"/>
            <w:vMerge/>
          </w:tcPr>
          <w:p w:rsidR="003B6615" w:rsidRPr="00510CCD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3B6615" w:rsidRPr="00510CCD" w:rsidRDefault="003B6615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Inform IALA’s Legal Advisory Panel (LAP) of any apparent legal implications of emerging </w:t>
            </w:r>
            <w:r w:rsidRPr="00510CCD">
              <w:rPr>
                <w:rFonts w:ascii="Calibri" w:hAnsi="Calibri"/>
              </w:rPr>
              <w:lastRenderedPageBreak/>
              <w:t>implementation issues</w:t>
            </w:r>
          </w:p>
        </w:tc>
        <w:tc>
          <w:tcPr>
            <w:tcW w:w="2410" w:type="dxa"/>
          </w:tcPr>
          <w:p w:rsidR="003B6615" w:rsidRPr="00510CCD" w:rsidRDefault="003B6615" w:rsidP="000F6B1B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  <w:p w:rsidR="003B6615" w:rsidRPr="00510CCD" w:rsidRDefault="003B661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3B6615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Default="00C7301B">
            <w:pPr>
              <w:rPr>
                <w:rFonts w:ascii="Calibri" w:hAnsi="Calibri" w:cs="Arial"/>
                <w:sz w:val="16"/>
                <w:szCs w:val="16"/>
              </w:rPr>
              <w:pPrChange w:id="191" w:author="Brödje, Anders" w:date="2016-03-17T11:23:00Z">
                <w:pPr>
                  <w:spacing w:after="120" w:line="276" w:lineRule="auto"/>
                </w:pPr>
              </w:pPrChange>
            </w:pPr>
            <w:r w:rsidRPr="00510CCD">
              <w:rPr>
                <w:rFonts w:ascii="Calibri" w:hAnsi="Calibri" w:cs="Arial"/>
                <w:sz w:val="16"/>
                <w:szCs w:val="16"/>
              </w:rPr>
              <w:t>On</w:t>
            </w:r>
            <w:del w:id="192" w:author="Brödje, Anders" w:date="2016-03-17T11:23:00Z">
              <w:r w:rsidRPr="00510CCD" w:rsidDel="00CB0C27">
                <w:rPr>
                  <w:rFonts w:ascii="Calibri" w:hAnsi="Calibri" w:cs="Arial"/>
                  <w:sz w:val="16"/>
                  <w:szCs w:val="16"/>
                </w:rPr>
                <w:delText xml:space="preserve"> </w:delText>
              </w:r>
            </w:del>
            <w:r w:rsidRPr="00510CCD">
              <w:rPr>
                <w:rFonts w:ascii="Calibri" w:hAnsi="Calibri" w:cs="Arial"/>
                <w:sz w:val="16"/>
                <w:szCs w:val="16"/>
              </w:rPr>
              <w:t>going</w:t>
            </w:r>
          </w:p>
        </w:tc>
      </w:tr>
      <w:tr w:rsidR="00293779" w:rsidRPr="00510CCD" w:rsidTr="003862F3">
        <w:tc>
          <w:tcPr>
            <w:tcW w:w="3686" w:type="dxa"/>
            <w:vMerge w:val="restart"/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lastRenderedPageBreak/>
              <w:t>Monitoring of developments nationally and regionally, and effect on competent authorities</w:t>
            </w:r>
          </w:p>
        </w:tc>
        <w:tc>
          <w:tcPr>
            <w:tcW w:w="5283" w:type="dxa"/>
          </w:tcPr>
          <w:p w:rsidR="00293779" w:rsidRPr="00510CCD" w:rsidRDefault="003102A7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>Evaluate developments and identify potential impact on authorities</w:t>
            </w:r>
          </w:p>
        </w:tc>
        <w:tc>
          <w:tcPr>
            <w:tcW w:w="2410" w:type="dxa"/>
          </w:tcPr>
          <w:p w:rsidR="006E7B9A" w:rsidRDefault="003102A7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/>
              </w:rPr>
              <w:pPrChange w:id="193" w:author="Brödje, Anders" w:date="2016-03-17T11:32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0" w:firstLine="0"/>
                  <w:jc w:val="both"/>
                </w:pPr>
              </w:pPrChange>
            </w:pPr>
            <w:r w:rsidRPr="00510CCD">
              <w:rPr>
                <w:rFonts w:ascii="Calibri" w:eastAsiaTheme="minorEastAsia" w:hAnsi="Calibri"/>
              </w:rPr>
              <w:t xml:space="preserve"> </w:t>
            </w:r>
            <w:r w:rsidR="00B73CE0" w:rsidRPr="00B73CE0">
              <w:rPr>
                <w:rFonts w:ascii="Calibri" w:hAnsi="Calibri"/>
                <w:rPrChange w:id="194" w:author="Brödje, Anders" w:date="2016-03-17T11:32:00Z">
                  <w:rPr>
                    <w:rFonts w:ascii="Calibri" w:eastAsiaTheme="minorEastAsia" w:hAnsi="Calibri"/>
                  </w:rPr>
                </w:rPrChange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EA6A28" w:rsidRPr="00510CCD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New Task</w:t>
            </w:r>
          </w:p>
        </w:tc>
      </w:tr>
      <w:tr w:rsidR="00293779" w:rsidRPr="00510CCD" w:rsidTr="003862F3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10CCD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72010E" w:rsidRDefault="00EE500A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ins w:id="195" w:author="Brödje, Anders" w:date="2016-03-17T11:30:00Z">
              <w:r>
                <w:rPr>
                  <w:rFonts w:ascii="Calibri" w:hAnsi="Calibri"/>
                </w:rPr>
                <w:t>Provide guidance on the implementation of MSPs</w:t>
              </w:r>
            </w:ins>
            <w:ins w:id="196" w:author="Brödje, Anders" w:date="2016-03-17T11:31:00Z">
              <w:r>
                <w:rPr>
                  <w:rFonts w:ascii="Calibri" w:hAnsi="Calibri"/>
                </w:rPr>
                <w:t xml:space="preserve"> and associated infrastructure to IALA membership</w:t>
              </w:r>
            </w:ins>
            <w:ins w:id="197" w:author="Brödje, Anders" w:date="2016-03-17T11:30:00Z">
              <w:r>
                <w:rPr>
                  <w:rFonts w:ascii="Calibri" w:hAnsi="Calibri"/>
                </w:rPr>
                <w:t xml:space="preserve"> </w:t>
              </w:r>
            </w:ins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6E7B9A" w:rsidRDefault="00EE500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  <w:pPrChange w:id="198" w:author="Brödje, Anders" w:date="2016-03-17T11:32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199" w:author="Brödje, Anders" w:date="2016-03-17T11:32:00Z">
              <w:r>
                <w:rPr>
                  <w:rFonts w:ascii="Calibri" w:hAnsi="Calibri"/>
                </w:rPr>
                <w:t>Guidance</w:t>
              </w:r>
            </w:ins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10CCD" w:rsidRDefault="00EE50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ins w:id="200" w:author="Brödje, Anders" w:date="2016-03-17T11:32:00Z">
              <w:r>
                <w:rPr>
                  <w:rFonts w:ascii="Calibri" w:hAnsi="Calibri"/>
                </w:rPr>
                <w:t>2</w:t>
              </w:r>
            </w:ins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EE500A" w:rsidP="00162137">
            <w:pPr>
              <w:jc w:val="center"/>
              <w:rPr>
                <w:rFonts w:ascii="Calibri" w:hAnsi="Calibri" w:cs="Arial"/>
              </w:rPr>
            </w:pPr>
            <w:ins w:id="201" w:author="Brödje, Anders" w:date="2016-03-17T11:32:00Z">
              <w:r>
                <w:rPr>
                  <w:rFonts w:ascii="Calibri" w:hAnsi="Calibri" w:cs="Arial"/>
                </w:rPr>
                <w:t>x</w:t>
              </w:r>
            </w:ins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EE500A" w:rsidP="00162137">
            <w:pPr>
              <w:jc w:val="center"/>
              <w:rPr>
                <w:rFonts w:ascii="Calibri" w:hAnsi="Calibri" w:cs="Arial"/>
              </w:rPr>
            </w:pPr>
            <w:ins w:id="202" w:author="Brödje, Anders" w:date="2016-03-17T11:32:00Z">
              <w:r>
                <w:rPr>
                  <w:rFonts w:ascii="Calibri" w:hAnsi="Calibri" w:cs="Arial"/>
                </w:rPr>
                <w:t>x</w:t>
              </w:r>
            </w:ins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6E7B9A" w:rsidRDefault="00B73CE0">
            <w:pPr>
              <w:rPr>
                <w:rFonts w:ascii="Calibri" w:hAnsi="Calibri" w:cs="Arial"/>
                <w:sz w:val="16"/>
                <w:szCs w:val="16"/>
              </w:rPr>
              <w:pPrChange w:id="203" w:author="Brödje, Anders" w:date="2016-03-17T11:25:00Z">
                <w:pPr>
                  <w:spacing w:after="120" w:line="276" w:lineRule="auto"/>
                  <w:jc w:val="center"/>
                </w:pPr>
              </w:pPrChange>
            </w:pPr>
            <w:bookmarkStart w:id="204" w:name="_GoBack"/>
            <w:bookmarkEnd w:id="204"/>
            <w:ins w:id="205" w:author="Brödje, Anders" w:date="2016-03-17T11:31:00Z">
              <w:r w:rsidRPr="00B73CE0">
                <w:rPr>
                  <w:rFonts w:ascii="Calibri" w:hAnsi="Calibri" w:cs="Arial"/>
                  <w:sz w:val="16"/>
                  <w:szCs w:val="16"/>
                  <w:highlight w:val="yellow"/>
                  <w:rPrChange w:id="206" w:author="Brödje, Anders" w:date="2016-03-17T11:32:00Z">
                    <w:rPr>
                      <w:rFonts w:ascii="Calibri" w:hAnsi="Calibri" w:cs="Arial"/>
                      <w:sz w:val="16"/>
                      <w:szCs w:val="16"/>
                    </w:rPr>
                  </w:rPrChange>
                </w:rPr>
                <w:t>Lead by WG2</w:t>
              </w:r>
            </w:ins>
            <w:ins w:id="207" w:author="Brödje, Anders" w:date="2016-03-17T11:32:00Z">
              <w:r w:rsidRPr="00B73CE0">
                <w:rPr>
                  <w:rFonts w:ascii="Calibri" w:hAnsi="Calibri" w:cs="Arial"/>
                  <w:sz w:val="16"/>
                  <w:szCs w:val="16"/>
                  <w:highlight w:val="yellow"/>
                  <w:rPrChange w:id="208" w:author="Brödje, Anders" w:date="2016-03-17T11:32:00Z">
                    <w:rPr>
                      <w:rFonts w:ascii="Calibri" w:hAnsi="Calibri" w:cs="Arial"/>
                      <w:sz w:val="16"/>
                      <w:szCs w:val="16"/>
                    </w:rPr>
                  </w:rPrChange>
                </w:rPr>
                <w:t xml:space="preserve"> in conjunction with WG4</w:t>
              </w:r>
            </w:ins>
          </w:p>
        </w:tc>
      </w:tr>
      <w:tr w:rsidR="00293779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10CCD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TD#5 – Maritime Service Portfolios</w:t>
            </w:r>
          </w:p>
        </w:tc>
      </w:tr>
      <w:tr w:rsidR="00F839A6" w:rsidRPr="00510CCD" w:rsidTr="003862F3">
        <w:tc>
          <w:tcPr>
            <w:tcW w:w="3686" w:type="dxa"/>
            <w:vMerge w:val="restart"/>
          </w:tcPr>
          <w:p w:rsidR="00F839A6" w:rsidRPr="00510CCD" w:rsidRDefault="00F839A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IALA Domains management, data modelling and standardisation.</w:t>
            </w:r>
          </w:p>
          <w:p w:rsidR="00F839A6" w:rsidRPr="00510CCD" w:rsidRDefault="00F839A6" w:rsidP="00162137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</w:rPr>
            </w:pPr>
            <w:proofErr w:type="gramStart"/>
            <w:r w:rsidRPr="00510CCD">
              <w:rPr>
                <w:rFonts w:ascii="Calibri" w:hAnsi="Calibri"/>
              </w:rPr>
              <w:t>e-Navigation</w:t>
            </w:r>
            <w:proofErr w:type="gramEnd"/>
            <w:r w:rsidRPr="00510CCD">
              <w:rPr>
                <w:rFonts w:ascii="Calibri" w:hAnsi="Calibri"/>
              </w:rPr>
              <w:t xml:space="preserve"> services arising from the Maritime Service Portfolios identified by the IMO Strategy Implementation Plan (SIP).</w:t>
            </w:r>
          </w:p>
        </w:tc>
        <w:tc>
          <w:tcPr>
            <w:tcW w:w="5283" w:type="dxa"/>
          </w:tcPr>
          <w:p w:rsidR="00F839A6" w:rsidRPr="00510CCD" w:rsidRDefault="00F839A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Guideline/Recommendation on Maritime Service Portfolios</w:t>
            </w:r>
          </w:p>
        </w:tc>
        <w:tc>
          <w:tcPr>
            <w:tcW w:w="2410" w:type="dxa"/>
          </w:tcPr>
          <w:p w:rsidR="00F839A6" w:rsidRPr="00510CCD" w:rsidRDefault="00F839A6" w:rsidP="0049060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Guideline or Recommendation</w:t>
            </w:r>
          </w:p>
        </w:tc>
        <w:tc>
          <w:tcPr>
            <w:tcW w:w="465" w:type="dxa"/>
            <w:vAlign w:val="center"/>
          </w:tcPr>
          <w:p w:rsidR="00F839A6" w:rsidRPr="00510CCD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</w:tcPr>
          <w:p w:rsidR="00F839A6" w:rsidRPr="00510CCD" w:rsidRDefault="00F839A6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0F55A0" w:rsidRPr="00510CCD" w:rsidTr="003862F3">
        <w:tc>
          <w:tcPr>
            <w:tcW w:w="3686" w:type="dxa"/>
            <w:vMerge/>
          </w:tcPr>
          <w:p w:rsidR="000F55A0" w:rsidRPr="00510CCD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0F55A0" w:rsidRPr="00510CCD" w:rsidRDefault="000F55A0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</w:t>
            </w:r>
            <w:r w:rsidRPr="00510CCD">
              <w:rPr>
                <w:rFonts w:ascii="Calibri" w:hAnsi="Calibri" w:cs="Arial"/>
              </w:rPr>
              <w:t xml:space="preserve"> VTS Information Service (IS) / Operational User Requirements</w:t>
            </w:r>
          </w:p>
        </w:tc>
        <w:tc>
          <w:tcPr>
            <w:tcW w:w="2410" w:type="dxa"/>
            <w:vAlign w:val="center"/>
          </w:tcPr>
          <w:p w:rsidR="000F55A0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0F55A0" w:rsidRPr="00510CCD" w:rsidRDefault="000F55A0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510CCD" w:rsidRDefault="000B7DCF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510CCD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0F55A0" w:rsidRPr="00510CCD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0F55A0" w:rsidRPr="00510CCD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0F55A0" w:rsidRPr="00510CCD" w:rsidRDefault="000F55A0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4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 xml:space="preserve">MSP2 </w:t>
            </w:r>
            <w:r w:rsidRPr="00510CCD">
              <w:rPr>
                <w:rFonts w:ascii="Calibri" w:hAnsi="Calibri" w:cs="Arial"/>
              </w:rPr>
              <w:t>Navigational Assistance Service (NAS)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10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 xml:space="preserve">MSP3 </w:t>
            </w:r>
            <w:r w:rsidRPr="00510CCD">
              <w:rPr>
                <w:rFonts w:ascii="Calibri" w:hAnsi="Calibri" w:cs="Arial"/>
              </w:rPr>
              <w:t>Traffic Organization Service (TOS)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11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fr-FR"/>
              </w:rPr>
              <w:t>MSP4</w:t>
            </w:r>
            <w:r w:rsidRPr="00510CCD">
              <w:rPr>
                <w:rFonts w:ascii="Calibri" w:hAnsi="Calibri" w:cs="Arial"/>
                <w:lang w:val="fr-FR"/>
              </w:rPr>
              <w:t xml:space="preserve"> Local Port Service (LPS)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9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MSP5</w:t>
            </w:r>
            <w:r w:rsidRPr="00510CCD">
              <w:rPr>
                <w:rFonts w:ascii="Calibri" w:hAnsi="Calibri" w:cs="Arial"/>
              </w:rPr>
              <w:t xml:space="preserve"> Maritime Safety Information (MSI)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0B7DCF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 xml:space="preserve">MSP6 </w:t>
            </w:r>
            <w:r w:rsidRPr="00510CCD">
              <w:rPr>
                <w:rFonts w:ascii="Calibri" w:hAnsi="Calibri" w:cs="Arial"/>
                <w:lang w:val="en-US"/>
              </w:rPr>
              <w:t xml:space="preserve">Pilotage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13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 xml:space="preserve">MSP7 </w:t>
            </w:r>
            <w:r w:rsidRPr="00510CCD">
              <w:rPr>
                <w:rFonts w:ascii="Calibri" w:hAnsi="Calibri" w:cs="Arial"/>
                <w:lang w:val="en-US"/>
              </w:rPr>
              <w:t xml:space="preserve">Tugs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14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MSP8</w:t>
            </w:r>
            <w:r w:rsidRPr="00510CCD">
              <w:rPr>
                <w:rFonts w:ascii="Calibri" w:hAnsi="Calibri" w:cs="Arial"/>
                <w:lang w:val="en-US"/>
              </w:rPr>
              <w:t xml:space="preserve"> Vessel Shore Reporting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8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MSP9</w:t>
            </w:r>
            <w:r w:rsidRPr="00510CCD">
              <w:rPr>
                <w:rFonts w:ascii="Calibri" w:hAnsi="Calibri" w:cs="Arial"/>
              </w:rPr>
              <w:t xml:space="preserve"> Telemedical Maritime Assistance Service / </w:t>
            </w:r>
            <w:r w:rsidRPr="00510CCD">
              <w:rPr>
                <w:rFonts w:ascii="Calibri" w:hAnsi="Calibri" w:cs="Arial"/>
              </w:rPr>
              <w:lastRenderedPageBreak/>
              <w:t>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lastRenderedPageBreak/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16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MSP10</w:t>
            </w:r>
            <w:r w:rsidRPr="00510CCD">
              <w:rPr>
                <w:rFonts w:ascii="Calibri" w:hAnsi="Calibri" w:cs="Arial"/>
              </w:rPr>
              <w:t xml:space="preserve"> Maritime Assistance Service (MAS)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6E7B9A" w:rsidRDefault="00B06633">
            <w:pPr>
              <w:jc w:val="both"/>
              <w:rPr>
                <w:rFonts w:ascii="Calibri" w:hAnsi="Calibri"/>
                <w:sz w:val="16"/>
                <w:szCs w:val="16"/>
              </w:rPr>
              <w:pPrChange w:id="209" w:author="通常利用時" w:date="2016-03-18T04:28:00Z">
                <w:pPr>
                  <w:spacing w:after="120" w:line="276" w:lineRule="auto"/>
                </w:pPr>
              </w:pPrChange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12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MSP11</w:t>
            </w:r>
            <w:r w:rsidRPr="00510CCD">
              <w:rPr>
                <w:rFonts w:ascii="Calibri" w:hAnsi="Calibri" w:cs="Arial"/>
              </w:rPr>
              <w:t xml:space="preserve"> Nautical Chart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6E7B9A" w:rsidRDefault="00B06633">
            <w:pPr>
              <w:jc w:val="both"/>
              <w:rPr>
                <w:rFonts w:ascii="Calibri" w:hAnsi="Calibri"/>
                <w:sz w:val="16"/>
                <w:szCs w:val="16"/>
              </w:rPr>
              <w:pPrChange w:id="210" w:author="通常利用時" w:date="2016-03-18T04:28:00Z">
                <w:pPr>
                  <w:spacing w:after="120" w:line="276" w:lineRule="auto"/>
                </w:pPr>
              </w:pPrChange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3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MSP12</w:t>
            </w:r>
            <w:r w:rsidRPr="00510CCD">
              <w:rPr>
                <w:rFonts w:ascii="Calibri" w:hAnsi="Calibri" w:cs="Arial"/>
              </w:rPr>
              <w:t xml:space="preserve"> Nautical Publications Service 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0B7DCF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5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MSP13</w:t>
            </w:r>
            <w:r w:rsidRPr="00510CCD">
              <w:rPr>
                <w:rFonts w:ascii="Calibri" w:hAnsi="Calibri" w:cs="Arial"/>
              </w:rPr>
              <w:t xml:space="preserve"> Ice Navigation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7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MSP14</w:t>
            </w:r>
            <w:r w:rsidRPr="00510CCD">
              <w:rPr>
                <w:rFonts w:ascii="Calibri" w:hAnsi="Calibri" w:cs="Arial"/>
                <w:lang w:val="en-US"/>
              </w:rPr>
              <w:t xml:space="preserve"> Meteorological Information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6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MSP15</w:t>
            </w:r>
            <w:r w:rsidRPr="00510CCD">
              <w:rPr>
                <w:rFonts w:ascii="Calibri" w:hAnsi="Calibri" w:cs="Arial"/>
                <w:lang w:val="en-US"/>
              </w:rPr>
              <w:t xml:space="preserve"> Real-Time Hydrographic  and Environmental Information Services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en-US"/>
              </w:rPr>
              <w:t>2</w:t>
            </w:r>
          </w:p>
        </w:tc>
      </w:tr>
      <w:tr w:rsidR="00B06633" w:rsidRPr="00510CCD" w:rsidTr="003862F3">
        <w:tc>
          <w:tcPr>
            <w:tcW w:w="3686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B06633" w:rsidRPr="00510CCD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MSP16</w:t>
            </w:r>
            <w:r w:rsidRPr="00510CCD">
              <w:rPr>
                <w:rFonts w:ascii="Calibri" w:hAnsi="Calibri" w:cs="Arial"/>
                <w:lang w:val="en-US"/>
              </w:rPr>
              <w:t xml:space="preserve"> Search and Rescue (SAR)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941B3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en-US"/>
              </w:rPr>
              <w:t>15</w:t>
            </w:r>
          </w:p>
        </w:tc>
      </w:tr>
      <w:tr w:rsidR="006F5137" w:rsidRPr="00510CCD" w:rsidTr="003862F3">
        <w:tc>
          <w:tcPr>
            <w:tcW w:w="3686" w:type="dxa"/>
            <w:vMerge/>
          </w:tcPr>
          <w:p w:rsidR="006F5137" w:rsidRPr="00510CCD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6F5137" w:rsidRPr="00510CCD" w:rsidRDefault="006F513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Recommendation on Common Shore based System Architecture </w:t>
            </w:r>
          </w:p>
        </w:tc>
        <w:tc>
          <w:tcPr>
            <w:tcW w:w="2410" w:type="dxa"/>
            <w:vAlign w:val="center"/>
          </w:tcPr>
          <w:p w:rsidR="006F5137" w:rsidRPr="00510CCD" w:rsidRDefault="006F5137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6F5137" w:rsidRPr="00510CCD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6F5137" w:rsidRPr="00510CCD" w:rsidRDefault="0028724F" w:rsidP="0028724F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The task is on hold</w:t>
            </w:r>
          </w:p>
        </w:tc>
      </w:tr>
      <w:tr w:rsidR="005057CB" w:rsidRPr="00510CCD" w:rsidTr="003862F3">
        <w:tc>
          <w:tcPr>
            <w:tcW w:w="3686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5057CB" w:rsidRPr="00510CCD" w:rsidRDefault="00D640D6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del w:id="211" w:author="通常利用時" w:date="2016-03-18T04:28:00Z">
              <w:r w:rsidRPr="00510CCD" w:rsidDel="00ED6D51">
                <w:rPr>
                  <w:rFonts w:ascii="Calibri" w:hAnsi="Calibri"/>
                </w:rPr>
                <w:delText>e-N</w:delText>
              </w:r>
              <w:r w:rsidR="005057CB" w:rsidRPr="00510CCD" w:rsidDel="00ED6D51">
                <w:rPr>
                  <w:rFonts w:ascii="Calibri" w:hAnsi="Calibri"/>
                </w:rPr>
                <w:delText xml:space="preserve">avigation infrastructure and its governance </w:delText>
              </w:r>
            </w:del>
            <w:ins w:id="212" w:author="通常利用時" w:date="2016-03-18T04:28:00Z">
              <w:r w:rsidR="00ED6D51" w:rsidRPr="00ED6D51">
                <w:rPr>
                  <w:rFonts w:ascii="Calibri" w:hAnsi="Calibri"/>
                  <w:lang w:val="en-IE"/>
                </w:rPr>
                <w:t>Advice IALA on appropriate ways forward in contributing to establishing an internationally agreed e-navigation infrastructure and its governance</w:t>
              </w:r>
            </w:ins>
          </w:p>
        </w:tc>
        <w:tc>
          <w:tcPr>
            <w:tcW w:w="2410" w:type="dxa"/>
            <w:vAlign w:val="center"/>
          </w:tcPr>
          <w:p w:rsidR="005057CB" w:rsidRDefault="00D640D6" w:rsidP="00490603">
            <w:pPr>
              <w:pStyle w:val="Agenda2"/>
              <w:numPr>
                <w:ilvl w:val="0"/>
                <w:numId w:val="0"/>
              </w:numPr>
              <w:ind w:left="142"/>
              <w:rPr>
                <w:ins w:id="213" w:author="通常利用時" w:date="2016-03-18T22:56:00Z"/>
                <w:rFonts w:ascii="Calibri" w:eastAsiaTheme="minorEastAsia" w:hAnsi="Calibri" w:hint="eastAsia"/>
              </w:rPr>
            </w:pPr>
            <w:r w:rsidRPr="00510CCD">
              <w:rPr>
                <w:rFonts w:ascii="Calibri" w:hAnsi="Calibri"/>
              </w:rPr>
              <w:t>Information</w:t>
            </w:r>
            <w:r w:rsidR="005057CB" w:rsidRPr="00510CCD">
              <w:rPr>
                <w:rFonts w:ascii="Calibri" w:hAnsi="Calibri"/>
              </w:rPr>
              <w:t xml:space="preserve"> paper</w:t>
            </w:r>
          </w:p>
          <w:p w:rsidR="006E7B9A" w:rsidRDefault="006E7B9A" w:rsidP="006E7B9A">
            <w:pPr>
              <w:pStyle w:val="Agenda2"/>
              <w:numPr>
                <w:ilvl w:val="0"/>
                <w:numId w:val="0"/>
              </w:numPr>
              <w:ind w:left="142"/>
              <w:rPr>
                <w:ins w:id="214" w:author="通常利用時" w:date="2016-03-18T22:56:00Z"/>
                <w:rFonts w:ascii="Calibri" w:eastAsiaTheme="minorEastAsia" w:hAnsi="Calibri" w:hint="eastAsia"/>
              </w:rPr>
            </w:pPr>
            <w:ins w:id="215" w:author="通常利用時" w:date="2016-03-18T22:56:00Z">
              <w:r>
                <w:rPr>
                  <w:rFonts w:ascii="Calibri" w:eastAsiaTheme="minorEastAsia" w:hAnsi="Calibri"/>
                </w:rPr>
                <w:t>P</w:t>
              </w:r>
              <w:r>
                <w:rPr>
                  <w:rFonts w:ascii="Calibri" w:eastAsiaTheme="minorEastAsia" w:hAnsi="Calibri" w:hint="eastAsia"/>
                </w:rPr>
                <w:t>osition paper</w:t>
              </w:r>
            </w:ins>
          </w:p>
          <w:p w:rsidR="006E7B9A" w:rsidRPr="006E7B9A" w:rsidRDefault="006E7B9A" w:rsidP="006E7B9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 w:hint="eastAsia"/>
                <w:rPrChange w:id="216" w:author="通常利用時" w:date="2016-03-18T22:56:00Z">
                  <w:rPr>
                    <w:rFonts w:ascii="Calibri" w:hAnsi="Calibri"/>
                  </w:rPr>
                </w:rPrChange>
              </w:rPr>
            </w:pPr>
            <w:ins w:id="217" w:author="通常利用時" w:date="2016-03-18T22:56:00Z">
              <w:r>
                <w:rPr>
                  <w:rFonts w:ascii="Calibri" w:eastAsiaTheme="minorEastAsia" w:hAnsi="Calibri" w:hint="eastAsia"/>
                </w:rPr>
                <w:t>Guideline</w:t>
              </w:r>
            </w:ins>
          </w:p>
        </w:tc>
        <w:tc>
          <w:tcPr>
            <w:tcW w:w="465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510CCD" w:rsidRDefault="006E7B9A" w:rsidP="00162137">
            <w:pPr>
              <w:jc w:val="center"/>
              <w:rPr>
                <w:rFonts w:ascii="Calibri" w:hAnsi="Calibri" w:cs="Arial" w:hint="eastAsia"/>
                <w:lang w:eastAsia="ja-JP"/>
              </w:rPr>
            </w:pPr>
            <w:ins w:id="218" w:author="通常利用時" w:date="2016-03-18T22:56:00Z">
              <w:r>
                <w:rPr>
                  <w:rFonts w:ascii="Calibri" w:hAnsi="Calibri" w:cs="Arial" w:hint="eastAsia"/>
                  <w:lang w:eastAsia="ja-JP"/>
                </w:rPr>
                <w:t>x</w:t>
              </w:r>
            </w:ins>
          </w:p>
        </w:tc>
        <w:tc>
          <w:tcPr>
            <w:tcW w:w="992" w:type="dxa"/>
            <w:vAlign w:val="center"/>
          </w:tcPr>
          <w:p w:rsidR="006E7B9A" w:rsidRDefault="00B73CE0">
            <w:pPr>
              <w:rPr>
                <w:ins w:id="219" w:author="通常利用時" w:date="2016-03-18T22:57:00Z"/>
                <w:rFonts w:ascii="Calibri" w:hAnsi="Calibri" w:cs="Arial" w:hint="eastAsia"/>
                <w:sz w:val="16"/>
                <w:lang w:eastAsia="ja-JP"/>
              </w:rPr>
              <w:pPrChange w:id="220" w:author="通常利用時" w:date="2016-03-18T04:29:00Z">
                <w:pPr>
                  <w:spacing w:after="120" w:line="276" w:lineRule="auto"/>
                  <w:jc w:val="center"/>
                </w:pPr>
              </w:pPrChange>
            </w:pPr>
            <w:ins w:id="221" w:author="通常利用時" w:date="2016-03-18T04:29:00Z">
              <w:r w:rsidRPr="00B73CE0">
                <w:rPr>
                  <w:rFonts w:ascii="Calibri" w:hAnsi="Calibri" w:cs="Arial"/>
                  <w:sz w:val="16"/>
                  <w:lang w:eastAsia="ja-JP"/>
                  <w:rPrChange w:id="222" w:author="通常利用時" w:date="2016-03-18T04:29:00Z">
                    <w:rPr>
                      <w:rFonts w:ascii="Calibri" w:hAnsi="Calibri" w:cs="Arial"/>
                      <w:lang w:eastAsia="ja-JP"/>
                    </w:rPr>
                  </w:rPrChange>
                </w:rPr>
                <w:t xml:space="preserve">Task </w:t>
              </w:r>
              <w:r w:rsidR="00ED6D51">
                <w:rPr>
                  <w:rFonts w:ascii="Calibri" w:hAnsi="Calibri" w:cs="Arial" w:hint="eastAsia"/>
                  <w:sz w:val="16"/>
                  <w:lang w:eastAsia="ja-JP"/>
                </w:rPr>
                <w:t>name changed</w:t>
              </w:r>
            </w:ins>
          </w:p>
          <w:p w:rsidR="006E7B9A" w:rsidRDefault="006E7B9A">
            <w:pPr>
              <w:rPr>
                <w:ins w:id="223" w:author="通常利用時" w:date="2016-03-18T22:57:00Z"/>
                <w:rFonts w:ascii="Calibri" w:hAnsi="Calibri" w:cs="Arial" w:hint="eastAsia"/>
                <w:sz w:val="16"/>
                <w:lang w:eastAsia="ja-JP"/>
              </w:rPr>
              <w:pPrChange w:id="224" w:author="通常利用時" w:date="2016-03-18T04:29:00Z">
                <w:pPr>
                  <w:spacing w:after="120" w:line="276" w:lineRule="auto"/>
                  <w:jc w:val="center"/>
                </w:pPr>
              </w:pPrChange>
            </w:pPr>
            <w:ins w:id="225" w:author="通常利用時" w:date="2016-03-18T22:57:00Z">
              <w:r>
                <w:rPr>
                  <w:rFonts w:ascii="Calibri" w:hAnsi="Calibri" w:cs="Arial" w:hint="eastAsia"/>
                  <w:sz w:val="16"/>
                  <w:lang w:eastAsia="ja-JP"/>
                </w:rPr>
                <w:t xml:space="preserve">Expected </w:t>
              </w:r>
              <w:proofErr w:type="spellStart"/>
              <w:r>
                <w:rPr>
                  <w:rFonts w:ascii="Calibri" w:hAnsi="Calibri" w:cs="Arial" w:hint="eastAsia"/>
                  <w:sz w:val="16"/>
                  <w:lang w:eastAsia="ja-JP"/>
                </w:rPr>
                <w:t>outpu</w:t>
              </w:r>
              <w:proofErr w:type="spellEnd"/>
              <w:r>
                <w:rPr>
                  <w:rFonts w:ascii="Calibri" w:hAnsi="Calibri" w:cs="Arial" w:hint="eastAsia"/>
                  <w:sz w:val="16"/>
                  <w:lang w:eastAsia="ja-JP"/>
                </w:rPr>
                <w:t xml:space="preserve"> changed</w:t>
              </w:r>
            </w:ins>
          </w:p>
          <w:p w:rsidR="006E7B9A" w:rsidRDefault="006E7B9A">
            <w:pPr>
              <w:rPr>
                <w:rFonts w:ascii="Calibri" w:hAnsi="Calibri" w:cs="Arial"/>
                <w:lang w:eastAsia="ja-JP"/>
              </w:rPr>
              <w:pPrChange w:id="226" w:author="通常利用時" w:date="2016-03-18T04:29:00Z">
                <w:pPr>
                  <w:spacing w:after="120" w:line="276" w:lineRule="auto"/>
                  <w:jc w:val="center"/>
                </w:pPr>
              </w:pPrChange>
            </w:pPr>
            <w:ins w:id="227" w:author="通常利用時" w:date="2016-03-18T22:57:00Z">
              <w:r>
                <w:rPr>
                  <w:rFonts w:ascii="Calibri" w:hAnsi="Calibri" w:cs="Arial" w:hint="eastAsia"/>
                  <w:sz w:val="16"/>
                  <w:lang w:eastAsia="ja-JP"/>
                </w:rPr>
                <w:t>One session added</w:t>
              </w:r>
            </w:ins>
          </w:p>
        </w:tc>
      </w:tr>
      <w:tr w:rsidR="005057CB" w:rsidRPr="00510CCD" w:rsidTr="003862F3">
        <w:tc>
          <w:tcPr>
            <w:tcW w:w="3686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5057CB" w:rsidRPr="00510CCD" w:rsidRDefault="00A45D55" w:rsidP="00465712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Organise a </w:t>
            </w:r>
            <w:r w:rsidR="00A600FA" w:rsidRPr="00510CCD">
              <w:rPr>
                <w:rFonts w:ascii="Calibri" w:eastAsiaTheme="minorEastAsia" w:hAnsi="Calibri"/>
              </w:rPr>
              <w:t>Workshop</w:t>
            </w:r>
            <w:r w:rsidRPr="00510CCD">
              <w:rPr>
                <w:rFonts w:ascii="Calibri" w:eastAsiaTheme="minorEastAsia" w:hAnsi="Calibri"/>
              </w:rPr>
              <w:t xml:space="preserve"> on Shore Based Maritime Services</w:t>
            </w:r>
          </w:p>
        </w:tc>
        <w:tc>
          <w:tcPr>
            <w:tcW w:w="2410" w:type="dxa"/>
            <w:vAlign w:val="center"/>
          </w:tcPr>
          <w:p w:rsidR="005057CB" w:rsidRPr="00510CCD" w:rsidRDefault="00A600FA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Workshop</w:t>
            </w:r>
          </w:p>
        </w:tc>
        <w:tc>
          <w:tcPr>
            <w:tcW w:w="465" w:type="dxa"/>
            <w:vAlign w:val="center"/>
          </w:tcPr>
          <w:p w:rsidR="005057CB" w:rsidRPr="00510CCD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4</w:t>
            </w:r>
          </w:p>
        </w:tc>
        <w:tc>
          <w:tcPr>
            <w:tcW w:w="244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A600F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510CCD" w:rsidRDefault="00A600F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A600F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510CCD" w:rsidRDefault="00A600FA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B13A4" w:rsidRPr="00510CCD" w:rsidRDefault="003B13A4" w:rsidP="00B01700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Planned</w:t>
            </w:r>
          </w:p>
          <w:p w:rsidR="005057CB" w:rsidRPr="00510CCD" w:rsidRDefault="003B13A4" w:rsidP="00B01700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2016-05-16</w:t>
            </w:r>
          </w:p>
        </w:tc>
      </w:tr>
      <w:tr w:rsidR="005057CB" w:rsidRPr="00510CCD" w:rsidTr="003862F3">
        <w:tc>
          <w:tcPr>
            <w:tcW w:w="3686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5057CB" w:rsidRPr="00510CCD" w:rsidRDefault="005057CB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5057CB" w:rsidRPr="00510CCD" w:rsidRDefault="005057CB" w:rsidP="00490603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5057CB" w:rsidRPr="00510CCD" w:rsidRDefault="005057CB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</w:tr>
    </w:tbl>
    <w:p w:rsidR="00AE72CB" w:rsidRPr="00510CCD" w:rsidRDefault="00AE72CB" w:rsidP="0054630B">
      <w:pPr>
        <w:rPr>
          <w:rFonts w:ascii="Calibri" w:hAnsi="Calibri"/>
        </w:rPr>
      </w:pPr>
    </w:p>
    <w:sectPr w:rsidR="00AE72CB" w:rsidRPr="00510CCD" w:rsidSect="0054630B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4E8" w:rsidRDefault="00C054E8" w:rsidP="00265694">
      <w:pPr>
        <w:spacing w:after="0" w:line="240" w:lineRule="auto"/>
      </w:pPr>
      <w:r>
        <w:separator/>
      </w:r>
    </w:p>
  </w:endnote>
  <w:endnote w:type="continuationSeparator" w:id="0">
    <w:p w:rsidR="00C054E8" w:rsidRDefault="00C054E8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9A" w:rsidRDefault="006E7B9A">
    <w:pPr>
      <w:pStyle w:val="ad"/>
    </w:pPr>
    <w:r w:rsidRPr="00A628AC">
      <w:t>ENAV Committee – Work Plan 2014-2018</w:t>
    </w:r>
  </w:p>
  <w:p w:rsidR="006E7B9A" w:rsidRDefault="006E7B9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4E8" w:rsidRDefault="00C054E8" w:rsidP="00265694">
      <w:pPr>
        <w:spacing w:after="0" w:line="240" w:lineRule="auto"/>
      </w:pPr>
      <w:r>
        <w:separator/>
      </w:r>
    </w:p>
  </w:footnote>
  <w:footnote w:type="continuationSeparator" w:id="0">
    <w:p w:rsidR="00C054E8" w:rsidRDefault="00C054E8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9A" w:rsidRDefault="006E7B9A" w:rsidP="003862F3">
    <w:pPr>
      <w:pStyle w:val="ab"/>
      <w:wordWrap w:val="0"/>
      <w:jc w:val="right"/>
      <w:rPr>
        <w:lang w:eastAsia="ja-JP"/>
      </w:rPr>
    </w:pPr>
    <w:r>
      <w:rPr>
        <w:noProof/>
        <w:lang w:val="en-US"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4236085</wp:posOffset>
          </wp:positionH>
          <wp:positionV relativeFrom="paragraph">
            <wp:posOffset>-449580</wp:posOffset>
          </wp:positionV>
          <wp:extent cx="898525" cy="8763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eastAsia="ja-JP"/>
      </w:rPr>
      <w:t>ENAV18-</w:t>
    </w:r>
    <w:del w:id="228" w:author="通常利用時" w:date="2016-03-18T04:30:00Z">
      <w:r w:rsidDel="00ED6D51">
        <w:rPr>
          <w:lang w:eastAsia="ja-JP"/>
        </w:rPr>
        <w:delText>7.1</w:delText>
      </w:r>
    </w:del>
    <w:ins w:id="229" w:author="通常利用時" w:date="2016-03-18T04:30:00Z">
      <w:r>
        <w:rPr>
          <w:rFonts w:hint="eastAsia"/>
          <w:lang w:eastAsia="ja-JP"/>
        </w:rPr>
        <w:t>14.2.1</w:t>
      </w:r>
    </w:ins>
  </w:p>
  <w:p w:rsidR="006E7B9A" w:rsidRPr="00A628AC" w:rsidRDefault="006E7B9A" w:rsidP="00A628AC">
    <w:pPr>
      <w:pStyle w:val="ab"/>
      <w:wordWrap w:val="0"/>
      <w:jc w:val="right"/>
      <w:rPr>
        <w:lang w:eastAsia="ja-JP"/>
      </w:rPr>
    </w:pPr>
    <w:r>
      <w:rPr>
        <w:lang w:eastAsia="ja-JP"/>
      </w:rPr>
      <w:t xml:space="preserve"> Formerly ENAV</w:t>
    </w:r>
    <w:del w:id="230" w:author="通常利用時" w:date="2016-03-18T04:29:00Z">
      <w:r w:rsidDel="00ED6D51">
        <w:rPr>
          <w:lang w:eastAsia="ja-JP"/>
        </w:rPr>
        <w:delText>17-</w:delText>
      </w:r>
      <w:r w:rsidDel="00ED6D51">
        <w:rPr>
          <w:rFonts w:hint="eastAsia"/>
          <w:lang w:eastAsia="ja-JP"/>
        </w:rPr>
        <w:delText>14</w:delText>
      </w:r>
      <w:r w:rsidDel="00ED6D51">
        <w:rPr>
          <w:lang w:eastAsia="ja-JP"/>
        </w:rPr>
        <w:delText>.</w:delText>
      </w:r>
      <w:r w:rsidDel="00ED6D51">
        <w:rPr>
          <w:rFonts w:hint="eastAsia"/>
          <w:lang w:eastAsia="ja-JP"/>
        </w:rPr>
        <w:delText>2.2</w:delText>
      </w:r>
    </w:del>
    <w:del w:id="231" w:author="通常利用時" w:date="2016-03-18T04:30:00Z">
      <w:r w:rsidDel="00ED6D51">
        <w:rPr>
          <w:lang w:eastAsia="ja-JP"/>
        </w:rPr>
        <w:delText>4</w:delText>
      </w:r>
    </w:del>
    <w:ins w:id="232" w:author="通常利用時" w:date="2016-03-18T04:30:00Z">
      <w:r>
        <w:rPr>
          <w:rFonts w:hint="eastAsia"/>
          <w:lang w:eastAsia="ja-JP"/>
        </w:rPr>
        <w:t>18-7.1</w:t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76D"/>
    <w:multiLevelType w:val="multilevel"/>
    <w:tmpl w:val="C47AFAF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720"/>
  <w:hyphenationZone w:val="425"/>
  <w:characterSpacingControl w:val="doNotCompress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4630B"/>
    <w:rsid w:val="000367EA"/>
    <w:rsid w:val="00046687"/>
    <w:rsid w:val="00052CD4"/>
    <w:rsid w:val="0005611D"/>
    <w:rsid w:val="000635C6"/>
    <w:rsid w:val="00063C4E"/>
    <w:rsid w:val="00074D6D"/>
    <w:rsid w:val="00095E25"/>
    <w:rsid w:val="000B7DCF"/>
    <w:rsid w:val="000C4AD6"/>
    <w:rsid w:val="000D5930"/>
    <w:rsid w:val="000F55A0"/>
    <w:rsid w:val="000F6B1B"/>
    <w:rsid w:val="00157853"/>
    <w:rsid w:val="00162137"/>
    <w:rsid w:val="00163917"/>
    <w:rsid w:val="00167E50"/>
    <w:rsid w:val="001739A2"/>
    <w:rsid w:val="00173C8B"/>
    <w:rsid w:val="00181617"/>
    <w:rsid w:val="001A178E"/>
    <w:rsid w:val="001C5825"/>
    <w:rsid w:val="001F4415"/>
    <w:rsid w:val="002278CA"/>
    <w:rsid w:val="00235AFD"/>
    <w:rsid w:val="0025468A"/>
    <w:rsid w:val="00265694"/>
    <w:rsid w:val="00273F12"/>
    <w:rsid w:val="0028724F"/>
    <w:rsid w:val="002920DB"/>
    <w:rsid w:val="00293779"/>
    <w:rsid w:val="002B31B8"/>
    <w:rsid w:val="002D72D4"/>
    <w:rsid w:val="002E4AEF"/>
    <w:rsid w:val="002E6ABC"/>
    <w:rsid w:val="003102A7"/>
    <w:rsid w:val="0034551A"/>
    <w:rsid w:val="003646AD"/>
    <w:rsid w:val="0037317B"/>
    <w:rsid w:val="0038145B"/>
    <w:rsid w:val="003862F3"/>
    <w:rsid w:val="003A0EBF"/>
    <w:rsid w:val="003B13A4"/>
    <w:rsid w:val="003B6615"/>
    <w:rsid w:val="003C6D95"/>
    <w:rsid w:val="003D1CFD"/>
    <w:rsid w:val="003F0715"/>
    <w:rsid w:val="00400955"/>
    <w:rsid w:val="00406DBE"/>
    <w:rsid w:val="00415491"/>
    <w:rsid w:val="00445FD9"/>
    <w:rsid w:val="00453711"/>
    <w:rsid w:val="00465712"/>
    <w:rsid w:val="00470F5A"/>
    <w:rsid w:val="00490603"/>
    <w:rsid w:val="0049528B"/>
    <w:rsid w:val="004B432C"/>
    <w:rsid w:val="004E0841"/>
    <w:rsid w:val="004E3C23"/>
    <w:rsid w:val="004F10E6"/>
    <w:rsid w:val="004F2566"/>
    <w:rsid w:val="004F5AA7"/>
    <w:rsid w:val="004F7896"/>
    <w:rsid w:val="0050292B"/>
    <w:rsid w:val="005057CB"/>
    <w:rsid w:val="00510CCD"/>
    <w:rsid w:val="00511C4C"/>
    <w:rsid w:val="00511FAA"/>
    <w:rsid w:val="00513338"/>
    <w:rsid w:val="00516888"/>
    <w:rsid w:val="00517576"/>
    <w:rsid w:val="00540D65"/>
    <w:rsid w:val="0054630B"/>
    <w:rsid w:val="00552792"/>
    <w:rsid w:val="00555677"/>
    <w:rsid w:val="00594429"/>
    <w:rsid w:val="005951AD"/>
    <w:rsid w:val="005C778D"/>
    <w:rsid w:val="005F75C9"/>
    <w:rsid w:val="006140CA"/>
    <w:rsid w:val="006154CB"/>
    <w:rsid w:val="00617251"/>
    <w:rsid w:val="00636340"/>
    <w:rsid w:val="006455D1"/>
    <w:rsid w:val="006464CA"/>
    <w:rsid w:val="00677E3F"/>
    <w:rsid w:val="00684CE2"/>
    <w:rsid w:val="00686914"/>
    <w:rsid w:val="006B3B2A"/>
    <w:rsid w:val="006C4A5F"/>
    <w:rsid w:val="006D4ADF"/>
    <w:rsid w:val="006D551A"/>
    <w:rsid w:val="006E7B9A"/>
    <w:rsid w:val="006F09ED"/>
    <w:rsid w:val="006F5137"/>
    <w:rsid w:val="006F5F2B"/>
    <w:rsid w:val="0072010E"/>
    <w:rsid w:val="00723DA3"/>
    <w:rsid w:val="0074534A"/>
    <w:rsid w:val="00751440"/>
    <w:rsid w:val="00764BDB"/>
    <w:rsid w:val="00774496"/>
    <w:rsid w:val="0077538C"/>
    <w:rsid w:val="00796866"/>
    <w:rsid w:val="007B25F5"/>
    <w:rsid w:val="007B3D32"/>
    <w:rsid w:val="007D223E"/>
    <w:rsid w:val="007D3AC0"/>
    <w:rsid w:val="007D5B4E"/>
    <w:rsid w:val="007F1B58"/>
    <w:rsid w:val="007F32F6"/>
    <w:rsid w:val="007F339A"/>
    <w:rsid w:val="0081765B"/>
    <w:rsid w:val="00823518"/>
    <w:rsid w:val="008270E5"/>
    <w:rsid w:val="00836C10"/>
    <w:rsid w:val="008378A9"/>
    <w:rsid w:val="00850717"/>
    <w:rsid w:val="0089545B"/>
    <w:rsid w:val="0089795A"/>
    <w:rsid w:val="008B16DA"/>
    <w:rsid w:val="008D1868"/>
    <w:rsid w:val="008E4205"/>
    <w:rsid w:val="008E53B3"/>
    <w:rsid w:val="00916212"/>
    <w:rsid w:val="00924BCA"/>
    <w:rsid w:val="00941B30"/>
    <w:rsid w:val="00947A9D"/>
    <w:rsid w:val="0096088B"/>
    <w:rsid w:val="00963C2C"/>
    <w:rsid w:val="00987ED5"/>
    <w:rsid w:val="009A1D88"/>
    <w:rsid w:val="009A64A8"/>
    <w:rsid w:val="009B155D"/>
    <w:rsid w:val="009B46DB"/>
    <w:rsid w:val="009B5649"/>
    <w:rsid w:val="00A110CE"/>
    <w:rsid w:val="00A17F5D"/>
    <w:rsid w:val="00A45D55"/>
    <w:rsid w:val="00A600FA"/>
    <w:rsid w:val="00A628AC"/>
    <w:rsid w:val="00A645E0"/>
    <w:rsid w:val="00A64FA9"/>
    <w:rsid w:val="00A80FEB"/>
    <w:rsid w:val="00AA0EE9"/>
    <w:rsid w:val="00AE72CB"/>
    <w:rsid w:val="00AF4570"/>
    <w:rsid w:val="00B01700"/>
    <w:rsid w:val="00B02A64"/>
    <w:rsid w:val="00B06633"/>
    <w:rsid w:val="00B2334A"/>
    <w:rsid w:val="00B36C7F"/>
    <w:rsid w:val="00B52E9D"/>
    <w:rsid w:val="00B5750A"/>
    <w:rsid w:val="00B73CE0"/>
    <w:rsid w:val="00B8399D"/>
    <w:rsid w:val="00B9720A"/>
    <w:rsid w:val="00BF09FD"/>
    <w:rsid w:val="00C054E8"/>
    <w:rsid w:val="00C7301B"/>
    <w:rsid w:val="00C81F0D"/>
    <w:rsid w:val="00C9280C"/>
    <w:rsid w:val="00C9460B"/>
    <w:rsid w:val="00CB0C27"/>
    <w:rsid w:val="00CB6B9A"/>
    <w:rsid w:val="00CC4377"/>
    <w:rsid w:val="00CD5EEA"/>
    <w:rsid w:val="00D1591A"/>
    <w:rsid w:val="00D5595B"/>
    <w:rsid w:val="00D56882"/>
    <w:rsid w:val="00D640D6"/>
    <w:rsid w:val="00D81523"/>
    <w:rsid w:val="00D846FD"/>
    <w:rsid w:val="00D85F8F"/>
    <w:rsid w:val="00D901EC"/>
    <w:rsid w:val="00DB2AB7"/>
    <w:rsid w:val="00DE537F"/>
    <w:rsid w:val="00E21E29"/>
    <w:rsid w:val="00E2447F"/>
    <w:rsid w:val="00E24632"/>
    <w:rsid w:val="00E554CC"/>
    <w:rsid w:val="00E60E1A"/>
    <w:rsid w:val="00E6267E"/>
    <w:rsid w:val="00E86ABC"/>
    <w:rsid w:val="00EA6A28"/>
    <w:rsid w:val="00EB03B1"/>
    <w:rsid w:val="00EB2E06"/>
    <w:rsid w:val="00EC0D87"/>
    <w:rsid w:val="00EC41B3"/>
    <w:rsid w:val="00ED6D51"/>
    <w:rsid w:val="00EE500A"/>
    <w:rsid w:val="00EF51D8"/>
    <w:rsid w:val="00F00596"/>
    <w:rsid w:val="00F6041D"/>
    <w:rsid w:val="00F70330"/>
    <w:rsid w:val="00F839A6"/>
    <w:rsid w:val="00F84FD4"/>
    <w:rsid w:val="00F92194"/>
    <w:rsid w:val="00F978C0"/>
    <w:rsid w:val="00FB5191"/>
    <w:rsid w:val="00FC160B"/>
    <w:rsid w:val="00FE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genda1">
    <w:name w:val="Agenda 1"/>
    <w:basedOn w:val="a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a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a3">
    <w:name w:val="Table Grid"/>
    <w:basedOn w:val="a1"/>
    <w:uiPriority w:val="9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B432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a8">
    <w:name w:val="コメント文字列 (文字)"/>
    <w:basedOn w:val="a0"/>
    <w:link w:val="a7"/>
    <w:uiPriority w:val="99"/>
    <w:semiHidden/>
    <w:rsid w:val="004B432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B432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B432C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ヘッダー (文字)"/>
    <w:basedOn w:val="a0"/>
    <w:link w:val="ab"/>
    <w:uiPriority w:val="99"/>
    <w:rsid w:val="00265694"/>
  </w:style>
  <w:style w:type="paragraph" w:styleId="ad">
    <w:name w:val="footer"/>
    <w:basedOn w:val="a"/>
    <w:link w:val="ae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フッター (文字)"/>
    <w:basedOn w:val="a0"/>
    <w:link w:val="ad"/>
    <w:uiPriority w:val="99"/>
    <w:rsid w:val="00265694"/>
  </w:style>
  <w:style w:type="paragraph" w:styleId="af">
    <w:name w:val="No Spacing"/>
    <w:uiPriority w:val="1"/>
    <w:qFormat/>
    <w:rsid w:val="00EB2E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687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ellrutnt">
    <w:name w:val="Table Grid"/>
    <w:basedOn w:val="Normaltabel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4B432C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4B432C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4B432C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4B432C"/>
    <w:rPr>
      <w:b/>
      <w:bCs/>
      <w:sz w:val="20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65694"/>
  </w:style>
  <w:style w:type="paragraph" w:styleId="Sidfot">
    <w:name w:val="footer"/>
    <w:basedOn w:val="Normal"/>
    <w:link w:val="Sidfot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65694"/>
  </w:style>
  <w:style w:type="paragraph" w:styleId="Ingetavstnd">
    <w:name w:val="No Spacing"/>
    <w:uiPriority w:val="1"/>
    <w:qFormat/>
    <w:rsid w:val="00EB2E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E8051-EC76-4825-9A62-C1A7FA59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1466</Words>
  <Characters>8362</Characters>
  <Application>Microsoft Office Word</Application>
  <DocSecurity>0</DocSecurity>
  <Lines>69</Lines>
  <Paragraphs>19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Trinity House</Company>
  <LinksUpToDate>false</LinksUpToDate>
  <CharactersWithSpaces>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通常利用時</cp:lastModifiedBy>
  <cp:revision>2</cp:revision>
  <cp:lastPrinted>2014-06-11T05:44:00Z</cp:lastPrinted>
  <dcterms:created xsi:type="dcterms:W3CDTF">2016-03-18T14:20:00Z</dcterms:created>
  <dcterms:modified xsi:type="dcterms:W3CDTF">2016-03-18T14:20:00Z</dcterms:modified>
</cp:coreProperties>
</file>